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FF7" w:rsidRPr="00B07775" w:rsidRDefault="00425FF7" w:rsidP="005D3F71">
      <w:pPr>
        <w:autoSpaceDE w:val="0"/>
        <w:autoSpaceDN w:val="0"/>
        <w:adjustRightInd w:val="0"/>
        <w:spacing w:after="0" w:line="240" w:lineRule="auto"/>
        <w:jc w:val="both"/>
        <w:rPr>
          <w:rFonts w:ascii="Arial" w:hAnsi="Arial" w:cs="Arial"/>
          <w:b/>
          <w:bCs/>
          <w:sz w:val="28"/>
          <w:szCs w:val="28"/>
          <w:lang w:val="cs-CZ"/>
        </w:rPr>
      </w:pPr>
      <w:r w:rsidRPr="00B07775">
        <w:rPr>
          <w:rFonts w:ascii="Arial" w:hAnsi="Arial" w:cs="Arial"/>
          <w:b/>
          <w:bCs/>
          <w:sz w:val="28"/>
          <w:szCs w:val="28"/>
          <w:lang w:val="cs-CZ"/>
        </w:rPr>
        <w:t>2. Indikátory</w:t>
      </w:r>
      <w:r w:rsidR="002371E5">
        <w:rPr>
          <w:rFonts w:ascii="Arial" w:hAnsi="Arial" w:cs="Arial"/>
          <w:b/>
          <w:bCs/>
          <w:sz w:val="28"/>
          <w:szCs w:val="28"/>
          <w:lang w:val="cs-CZ"/>
        </w:rPr>
        <w:t xml:space="preserve"> – </w:t>
      </w:r>
      <w:r w:rsidR="002371E5" w:rsidRPr="002371E5">
        <w:rPr>
          <w:rFonts w:ascii="Arial" w:hAnsi="Arial" w:cs="Arial"/>
          <w:b/>
          <w:bCs/>
          <w:i/>
          <w:sz w:val="24"/>
          <w:szCs w:val="24"/>
          <w:lang w:val="cs-CZ"/>
        </w:rPr>
        <w:t>návod na vyplnění</w:t>
      </w:r>
    </w:p>
    <w:p w:rsidR="00EC01D1" w:rsidRPr="00B07775" w:rsidRDefault="00EC01D1" w:rsidP="005D3F71">
      <w:pPr>
        <w:autoSpaceDE w:val="0"/>
        <w:autoSpaceDN w:val="0"/>
        <w:adjustRightInd w:val="0"/>
        <w:spacing w:after="0" w:line="240" w:lineRule="auto"/>
        <w:jc w:val="both"/>
        <w:rPr>
          <w:rFonts w:ascii="Arial" w:hAnsi="Arial" w:cs="Arial"/>
          <w:b/>
          <w:bCs/>
          <w:sz w:val="28"/>
          <w:szCs w:val="28"/>
          <w:lang w:val="cs-CZ"/>
        </w:rPr>
      </w:pPr>
    </w:p>
    <w:p w:rsidR="00EC01D1" w:rsidRPr="002371E5" w:rsidRDefault="00EC01D1" w:rsidP="005D3F71">
      <w:pPr>
        <w:autoSpaceDE w:val="0"/>
        <w:autoSpaceDN w:val="0"/>
        <w:adjustRightInd w:val="0"/>
        <w:spacing w:after="0" w:line="240" w:lineRule="auto"/>
        <w:jc w:val="both"/>
        <w:rPr>
          <w:rFonts w:ascii="Arial" w:hAnsi="Arial" w:cs="Arial"/>
          <w:b/>
          <w:bCs/>
          <w:i/>
          <w:sz w:val="20"/>
          <w:szCs w:val="20"/>
          <w:lang w:val="cs-CZ"/>
        </w:rPr>
      </w:pPr>
      <w:r w:rsidRPr="002371E5">
        <w:rPr>
          <w:rFonts w:ascii="Arial" w:hAnsi="Arial" w:cs="Arial"/>
          <w:b/>
          <w:bCs/>
          <w:i/>
          <w:sz w:val="20"/>
          <w:szCs w:val="20"/>
          <w:lang w:val="cs-CZ"/>
        </w:rPr>
        <w:t>Obecné informace</w:t>
      </w:r>
    </w:p>
    <w:p w:rsidR="007677FB" w:rsidRPr="002371E5" w:rsidRDefault="007677FB" w:rsidP="005D3F71">
      <w:pPr>
        <w:autoSpaceDE w:val="0"/>
        <w:autoSpaceDN w:val="0"/>
        <w:adjustRightInd w:val="0"/>
        <w:spacing w:after="0" w:line="240" w:lineRule="auto"/>
        <w:jc w:val="both"/>
        <w:rPr>
          <w:rFonts w:ascii="Arial" w:hAnsi="Arial" w:cs="Arial"/>
          <w:b/>
          <w:bCs/>
          <w:i/>
          <w:sz w:val="20"/>
          <w:szCs w:val="20"/>
          <w:lang w:val="cs-CZ"/>
        </w:rPr>
      </w:pPr>
    </w:p>
    <w:p w:rsidR="000E61B2" w:rsidRPr="002371E5" w:rsidRDefault="000E61B2" w:rsidP="005D3F71">
      <w:pPr>
        <w:numPr>
          <w:ilvl w:val="0"/>
          <w:numId w:val="1"/>
        </w:numPr>
        <w:tabs>
          <w:tab w:val="clear" w:pos="720"/>
          <w:tab w:val="num" w:pos="426"/>
        </w:tabs>
        <w:autoSpaceDE w:val="0"/>
        <w:autoSpaceDN w:val="0"/>
        <w:adjustRightInd w:val="0"/>
        <w:spacing w:after="120" w:line="240" w:lineRule="auto"/>
        <w:ind w:left="425" w:hanging="295"/>
        <w:jc w:val="both"/>
        <w:rPr>
          <w:rFonts w:ascii="Arial" w:hAnsi="Arial" w:cs="Arial"/>
          <w:bCs/>
          <w:i/>
          <w:sz w:val="20"/>
          <w:szCs w:val="20"/>
          <w:lang w:val="cs-CZ"/>
        </w:rPr>
      </w:pPr>
      <w:r w:rsidRPr="002371E5">
        <w:rPr>
          <w:rFonts w:ascii="Arial" w:hAnsi="Arial" w:cs="Arial"/>
          <w:bCs/>
          <w:i/>
          <w:sz w:val="20"/>
          <w:szCs w:val="20"/>
          <w:lang w:val="cs-CZ"/>
        </w:rPr>
        <w:t>Hodnota indikátorů by měla být adekvátní k danému období a klíčovým aktivitám projektu</w:t>
      </w:r>
      <w:r w:rsidR="002371E5">
        <w:rPr>
          <w:rFonts w:ascii="Arial" w:hAnsi="Arial" w:cs="Arial"/>
          <w:bCs/>
          <w:i/>
          <w:sz w:val="20"/>
          <w:szCs w:val="20"/>
          <w:lang w:val="cs-CZ"/>
        </w:rPr>
        <w:t xml:space="preserve">. S blížícím se koncem projektu by měla růst také hodnota jednotlivých indikátorů. Samozřejmě záleží na povaze indikátoru. V závěrečné monitorovací zprávě se měly dosažené hodnoty indikátorů, ke kterým se příjemce zavázal v Rozhodnutí o poskytnutí dotace rovnat nebo převyšovat hodnoty plánované. </w:t>
      </w:r>
    </w:p>
    <w:p w:rsidR="000E61B2" w:rsidRPr="002371E5" w:rsidRDefault="001F53EC" w:rsidP="005D3F71">
      <w:pPr>
        <w:numPr>
          <w:ilvl w:val="0"/>
          <w:numId w:val="1"/>
        </w:numPr>
        <w:tabs>
          <w:tab w:val="clear" w:pos="720"/>
          <w:tab w:val="num" w:pos="426"/>
        </w:tabs>
        <w:autoSpaceDE w:val="0"/>
        <w:autoSpaceDN w:val="0"/>
        <w:adjustRightInd w:val="0"/>
        <w:spacing w:after="120" w:line="240" w:lineRule="auto"/>
        <w:ind w:left="425" w:hanging="295"/>
        <w:jc w:val="both"/>
        <w:rPr>
          <w:rFonts w:ascii="Arial" w:hAnsi="Arial" w:cs="Arial"/>
          <w:bCs/>
          <w:i/>
          <w:sz w:val="20"/>
          <w:szCs w:val="20"/>
          <w:lang w:val="cs-CZ"/>
        </w:rPr>
      </w:pPr>
      <w:r w:rsidRPr="002371E5">
        <w:rPr>
          <w:rFonts w:ascii="Arial" w:hAnsi="Arial" w:cs="Arial"/>
          <w:bCs/>
          <w:i/>
          <w:sz w:val="20"/>
          <w:szCs w:val="20"/>
          <w:lang w:val="cs-CZ"/>
        </w:rPr>
        <w:t xml:space="preserve">Do hodnoty indikátorů se uvádí </w:t>
      </w:r>
      <w:r w:rsidR="000E61B2" w:rsidRPr="002371E5">
        <w:rPr>
          <w:rFonts w:ascii="Arial" w:hAnsi="Arial" w:cs="Arial"/>
          <w:bCs/>
          <w:i/>
          <w:sz w:val="20"/>
          <w:szCs w:val="20"/>
          <w:lang w:val="cs-CZ"/>
        </w:rPr>
        <w:t>kumulativní hodnoty –</w:t>
      </w:r>
      <w:r w:rsidR="003F34B7">
        <w:rPr>
          <w:rFonts w:ascii="Arial" w:hAnsi="Arial" w:cs="Arial"/>
          <w:bCs/>
          <w:i/>
          <w:sz w:val="20"/>
          <w:szCs w:val="20"/>
          <w:lang w:val="cs-CZ"/>
        </w:rPr>
        <w:t xml:space="preserve"> </w:t>
      </w:r>
      <w:r w:rsidR="000E61B2" w:rsidRPr="002371E5">
        <w:rPr>
          <w:rFonts w:ascii="Arial" w:hAnsi="Arial" w:cs="Arial"/>
          <w:bCs/>
          <w:i/>
          <w:sz w:val="20"/>
          <w:szCs w:val="20"/>
          <w:lang w:val="cs-CZ"/>
        </w:rPr>
        <w:t>pokud jste v minulé zprávě u</w:t>
      </w:r>
      <w:r w:rsidR="002371E5">
        <w:rPr>
          <w:rFonts w:ascii="Arial" w:hAnsi="Arial" w:cs="Arial"/>
          <w:bCs/>
          <w:i/>
          <w:sz w:val="20"/>
          <w:szCs w:val="20"/>
          <w:lang w:val="cs-CZ"/>
        </w:rPr>
        <w:t>váděli výši indikátoru 20 osob</w:t>
      </w:r>
      <w:r w:rsidRPr="002371E5">
        <w:rPr>
          <w:rFonts w:ascii="Arial" w:hAnsi="Arial" w:cs="Arial"/>
          <w:bCs/>
          <w:i/>
          <w:sz w:val="20"/>
          <w:szCs w:val="20"/>
          <w:lang w:val="cs-CZ"/>
        </w:rPr>
        <w:t xml:space="preserve"> </w:t>
      </w:r>
      <w:r w:rsidR="000E61B2" w:rsidRPr="002371E5">
        <w:rPr>
          <w:rFonts w:ascii="Arial" w:hAnsi="Arial" w:cs="Arial"/>
          <w:bCs/>
          <w:i/>
          <w:sz w:val="20"/>
          <w:szCs w:val="20"/>
          <w:lang w:val="cs-CZ"/>
        </w:rPr>
        <w:t>a proškolili jste dalších 20, je nutné zohlednit hodnoty z obou monitorovacích období</w:t>
      </w:r>
      <w:r w:rsidR="003F34B7">
        <w:rPr>
          <w:rFonts w:ascii="Arial" w:hAnsi="Arial" w:cs="Arial"/>
          <w:bCs/>
          <w:i/>
          <w:sz w:val="20"/>
          <w:szCs w:val="20"/>
          <w:lang w:val="cs-CZ"/>
        </w:rPr>
        <w:t>, tj. uvést v tomto konkrétním příkladu hodnotu 40</w:t>
      </w:r>
      <w:r w:rsidRPr="002371E5">
        <w:rPr>
          <w:rFonts w:ascii="Arial" w:hAnsi="Arial" w:cs="Arial"/>
          <w:bCs/>
          <w:i/>
          <w:sz w:val="20"/>
          <w:szCs w:val="20"/>
          <w:lang w:val="cs-CZ"/>
        </w:rPr>
        <w:t>.</w:t>
      </w:r>
    </w:p>
    <w:p w:rsidR="00EC01D1" w:rsidRPr="002371E5" w:rsidRDefault="000E61B2" w:rsidP="005D3F71">
      <w:pPr>
        <w:numPr>
          <w:ilvl w:val="0"/>
          <w:numId w:val="1"/>
        </w:numPr>
        <w:tabs>
          <w:tab w:val="clear" w:pos="720"/>
          <w:tab w:val="num" w:pos="426"/>
        </w:tabs>
        <w:autoSpaceDE w:val="0"/>
        <w:autoSpaceDN w:val="0"/>
        <w:adjustRightInd w:val="0"/>
        <w:spacing w:after="120" w:line="240" w:lineRule="auto"/>
        <w:ind w:left="425" w:hanging="295"/>
        <w:jc w:val="both"/>
        <w:rPr>
          <w:rFonts w:ascii="Arial" w:hAnsi="Arial" w:cs="Arial"/>
          <w:bCs/>
          <w:i/>
          <w:sz w:val="20"/>
          <w:szCs w:val="20"/>
          <w:lang w:val="cs-CZ"/>
        </w:rPr>
      </w:pPr>
      <w:r w:rsidRPr="002371E5">
        <w:rPr>
          <w:rFonts w:ascii="Arial" w:hAnsi="Arial" w:cs="Arial"/>
          <w:bCs/>
          <w:i/>
          <w:sz w:val="20"/>
          <w:szCs w:val="20"/>
          <w:lang w:val="cs-CZ"/>
        </w:rPr>
        <w:t xml:space="preserve">Vyplnění popisu dosažení hodnot indikátorů je klíčové. Prosíme o maximální využití pole pro popis, abychom zjistili, zda příjemce indikátory počítá správně. </w:t>
      </w:r>
      <w:r w:rsidR="003F34B7">
        <w:rPr>
          <w:rFonts w:ascii="Arial" w:hAnsi="Arial" w:cs="Arial"/>
          <w:bCs/>
          <w:i/>
          <w:sz w:val="20"/>
          <w:szCs w:val="20"/>
          <w:lang w:val="cs-CZ"/>
        </w:rPr>
        <w:t>Mělo by zde být jasně uvedeno, co nebo koho do daného indikátoru počítáte, případně jakým způsobem jste schopni to doložit. Do vyplnění popisu dosažení hodnot indikátorů se neuvádí popis aktivit, na základě kterých došlo k navýšení hodnoty indikátoru (tj. neuvádí se zde popis průběhu seminářů, stáží apod.)</w:t>
      </w:r>
    </w:p>
    <w:p w:rsidR="000E61B2" w:rsidRPr="002371E5" w:rsidRDefault="000E61B2" w:rsidP="005D3F71">
      <w:pPr>
        <w:numPr>
          <w:ilvl w:val="0"/>
          <w:numId w:val="1"/>
        </w:numPr>
        <w:tabs>
          <w:tab w:val="clear" w:pos="720"/>
          <w:tab w:val="num" w:pos="426"/>
        </w:tabs>
        <w:autoSpaceDE w:val="0"/>
        <w:autoSpaceDN w:val="0"/>
        <w:adjustRightInd w:val="0"/>
        <w:spacing w:after="120" w:line="240" w:lineRule="auto"/>
        <w:ind w:left="425" w:hanging="295"/>
        <w:jc w:val="both"/>
        <w:rPr>
          <w:rFonts w:ascii="Arial" w:hAnsi="Arial" w:cs="Arial"/>
          <w:bCs/>
          <w:i/>
          <w:sz w:val="20"/>
          <w:szCs w:val="20"/>
          <w:lang w:val="cs-CZ"/>
        </w:rPr>
      </w:pPr>
      <w:r w:rsidRPr="002371E5">
        <w:rPr>
          <w:rFonts w:ascii="Arial" w:hAnsi="Arial" w:cs="Arial"/>
          <w:bCs/>
          <w:i/>
          <w:sz w:val="20"/>
          <w:szCs w:val="20"/>
          <w:lang w:val="cs-CZ"/>
        </w:rPr>
        <w:t xml:space="preserve">Je-li u daného indikátoru stanoveno jeho detailní členění, musí příjemce indikátor sledovat a vykazovat i v tomto detailním členění (např. podle pohlaví, podle postavení na trhu práce apod.). </w:t>
      </w:r>
    </w:p>
    <w:p w:rsidR="000E61B2" w:rsidRPr="002371E5" w:rsidRDefault="002371E5" w:rsidP="005D3F71">
      <w:pPr>
        <w:numPr>
          <w:ilvl w:val="0"/>
          <w:numId w:val="1"/>
        </w:numPr>
        <w:tabs>
          <w:tab w:val="clear" w:pos="720"/>
          <w:tab w:val="num" w:pos="426"/>
        </w:tabs>
        <w:autoSpaceDE w:val="0"/>
        <w:autoSpaceDN w:val="0"/>
        <w:adjustRightInd w:val="0"/>
        <w:spacing w:after="120" w:line="240" w:lineRule="auto"/>
        <w:ind w:left="425" w:hanging="295"/>
        <w:jc w:val="both"/>
        <w:rPr>
          <w:rFonts w:ascii="Arial" w:hAnsi="Arial" w:cs="Arial"/>
          <w:bCs/>
          <w:i/>
          <w:sz w:val="20"/>
          <w:szCs w:val="20"/>
          <w:lang w:val="cs-CZ"/>
        </w:rPr>
      </w:pPr>
      <w:r>
        <w:rPr>
          <w:rFonts w:ascii="Arial" w:hAnsi="Arial" w:cs="Arial"/>
          <w:bCs/>
          <w:i/>
          <w:sz w:val="20"/>
          <w:szCs w:val="20"/>
          <w:lang w:val="cs-CZ"/>
        </w:rPr>
        <w:t>D</w:t>
      </w:r>
      <w:r w:rsidR="000E61B2" w:rsidRPr="002371E5">
        <w:rPr>
          <w:rFonts w:ascii="Arial" w:hAnsi="Arial" w:cs="Arial"/>
          <w:bCs/>
          <w:i/>
          <w:sz w:val="20"/>
          <w:szCs w:val="20"/>
          <w:lang w:val="cs-CZ"/>
        </w:rPr>
        <w:t>etailní členění je pouze indikativní a příjemce jej vykazuje na základě získaných údajů ve své evidenci (presenční listiny atd.)</w:t>
      </w:r>
      <w:r w:rsidR="003F34B7">
        <w:rPr>
          <w:rFonts w:ascii="Arial" w:hAnsi="Arial" w:cs="Arial"/>
          <w:bCs/>
          <w:i/>
          <w:sz w:val="20"/>
          <w:szCs w:val="20"/>
          <w:lang w:val="cs-CZ"/>
        </w:rPr>
        <w:t>. Pro získání potřebných údajů o podpořených osobách doporučujeme dát účastníkům projektových aktivit vyplnit anonymní dotazník, kde bude uvedeno pouze pohlaví, věk, vzdělání, postavení na trhu práce a typ znevýhodnění. T</w:t>
      </w:r>
      <w:r w:rsidR="000E61B2" w:rsidRPr="002371E5">
        <w:rPr>
          <w:rFonts w:ascii="Arial" w:hAnsi="Arial" w:cs="Arial"/>
          <w:bCs/>
          <w:i/>
          <w:sz w:val="20"/>
          <w:szCs w:val="20"/>
          <w:lang w:val="cs-CZ"/>
        </w:rPr>
        <w:t xml:space="preserve">am, kde evidence není možná, účelná nebo kde by přinesla neúměrně vysoké náklady, na základě vlastního kvalifikovaného odhadu.“ </w:t>
      </w:r>
    </w:p>
    <w:p w:rsidR="000E61B2" w:rsidRPr="002371E5" w:rsidRDefault="000E61B2" w:rsidP="005D3F71">
      <w:pPr>
        <w:numPr>
          <w:ilvl w:val="0"/>
          <w:numId w:val="1"/>
        </w:numPr>
        <w:tabs>
          <w:tab w:val="clear" w:pos="720"/>
          <w:tab w:val="num" w:pos="426"/>
        </w:tabs>
        <w:autoSpaceDE w:val="0"/>
        <w:autoSpaceDN w:val="0"/>
        <w:adjustRightInd w:val="0"/>
        <w:spacing w:after="120" w:line="240" w:lineRule="auto"/>
        <w:ind w:left="425" w:hanging="295"/>
        <w:jc w:val="both"/>
        <w:rPr>
          <w:rFonts w:ascii="Arial" w:hAnsi="Arial" w:cs="Arial"/>
          <w:bCs/>
          <w:i/>
          <w:sz w:val="20"/>
          <w:szCs w:val="20"/>
          <w:lang w:val="cs-CZ"/>
        </w:rPr>
      </w:pPr>
      <w:r w:rsidRPr="002371E5">
        <w:rPr>
          <w:rFonts w:ascii="Arial" w:hAnsi="Arial" w:cs="Arial"/>
          <w:bCs/>
          <w:i/>
          <w:sz w:val="20"/>
          <w:szCs w:val="20"/>
          <w:lang w:val="cs-CZ"/>
        </w:rPr>
        <w:t xml:space="preserve">Součet hodnot v rámci členění </w:t>
      </w:r>
      <w:r w:rsidR="00EA2BEF">
        <w:rPr>
          <w:rFonts w:ascii="Arial" w:hAnsi="Arial" w:cs="Arial"/>
          <w:bCs/>
          <w:i/>
          <w:sz w:val="20"/>
          <w:szCs w:val="20"/>
          <w:lang w:val="cs-CZ"/>
        </w:rPr>
        <w:t xml:space="preserve">by měl ve většině případů </w:t>
      </w:r>
      <w:r w:rsidRPr="002371E5">
        <w:rPr>
          <w:rFonts w:ascii="Arial" w:hAnsi="Arial" w:cs="Arial"/>
          <w:bCs/>
          <w:i/>
          <w:sz w:val="20"/>
          <w:szCs w:val="20"/>
          <w:lang w:val="cs-CZ"/>
        </w:rPr>
        <w:t xml:space="preserve">dávat dohromady celkovou hodnotu </w:t>
      </w:r>
      <w:r w:rsidR="002371E5">
        <w:rPr>
          <w:rFonts w:ascii="Arial" w:hAnsi="Arial" w:cs="Arial"/>
          <w:bCs/>
          <w:i/>
          <w:sz w:val="20"/>
          <w:szCs w:val="20"/>
          <w:lang w:val="cs-CZ"/>
        </w:rPr>
        <w:t xml:space="preserve">indikátoru, jehož </w:t>
      </w:r>
      <w:proofErr w:type="spellStart"/>
      <w:r w:rsidR="002371E5">
        <w:rPr>
          <w:rFonts w:ascii="Arial" w:hAnsi="Arial" w:cs="Arial"/>
          <w:bCs/>
          <w:i/>
          <w:sz w:val="20"/>
          <w:szCs w:val="20"/>
          <w:lang w:val="cs-CZ"/>
        </w:rPr>
        <w:t>podinikátory</w:t>
      </w:r>
      <w:proofErr w:type="spellEnd"/>
      <w:r w:rsidR="002371E5">
        <w:rPr>
          <w:rFonts w:ascii="Arial" w:hAnsi="Arial" w:cs="Arial"/>
          <w:bCs/>
          <w:i/>
          <w:sz w:val="20"/>
          <w:szCs w:val="20"/>
          <w:lang w:val="cs-CZ"/>
        </w:rPr>
        <w:t xml:space="preserve"> sledujete. </w:t>
      </w:r>
      <w:r w:rsidR="00EA2BEF">
        <w:rPr>
          <w:rFonts w:ascii="Arial" w:hAnsi="Arial" w:cs="Arial"/>
          <w:bCs/>
          <w:i/>
          <w:sz w:val="20"/>
          <w:szCs w:val="20"/>
          <w:lang w:val="cs-CZ"/>
        </w:rPr>
        <w:t xml:space="preserve">Více informací naleznete níže v podrobném popisu u jednotlivých indikátorů. </w:t>
      </w:r>
    </w:p>
    <w:p w:rsidR="00EC01D1" w:rsidRPr="002371E5" w:rsidRDefault="00EC01D1" w:rsidP="005D3F71">
      <w:pPr>
        <w:numPr>
          <w:ilvl w:val="0"/>
          <w:numId w:val="1"/>
        </w:numPr>
        <w:tabs>
          <w:tab w:val="clear" w:pos="720"/>
          <w:tab w:val="num" w:pos="426"/>
        </w:tabs>
        <w:autoSpaceDE w:val="0"/>
        <w:autoSpaceDN w:val="0"/>
        <w:adjustRightInd w:val="0"/>
        <w:spacing w:after="120" w:line="240" w:lineRule="auto"/>
        <w:ind w:left="425" w:hanging="295"/>
        <w:jc w:val="both"/>
        <w:rPr>
          <w:rFonts w:ascii="Arial" w:hAnsi="Arial" w:cs="Arial"/>
          <w:bCs/>
          <w:i/>
          <w:sz w:val="20"/>
          <w:szCs w:val="20"/>
          <w:lang w:val="cs-CZ"/>
        </w:rPr>
      </w:pPr>
      <w:r w:rsidRPr="002371E5">
        <w:rPr>
          <w:rFonts w:ascii="Arial" w:hAnsi="Arial" w:cs="Arial"/>
          <w:bCs/>
          <w:i/>
          <w:sz w:val="20"/>
          <w:szCs w:val="20"/>
          <w:lang w:val="cs-CZ"/>
        </w:rPr>
        <w:t>Mezi hlavní indikátory, které jsou také uvedeny v Rozhodnutí o poskytnutí dotace</w:t>
      </w:r>
      <w:r w:rsidR="001741E6">
        <w:rPr>
          <w:rFonts w:ascii="Arial" w:hAnsi="Arial" w:cs="Arial"/>
          <w:bCs/>
          <w:i/>
          <w:sz w:val="20"/>
          <w:szCs w:val="20"/>
          <w:lang w:val="cs-CZ"/>
        </w:rPr>
        <w:t>,</w:t>
      </w:r>
      <w:r w:rsidRPr="002371E5">
        <w:rPr>
          <w:rFonts w:ascii="Arial" w:hAnsi="Arial" w:cs="Arial"/>
          <w:bCs/>
          <w:i/>
          <w:sz w:val="20"/>
          <w:szCs w:val="20"/>
          <w:lang w:val="cs-CZ"/>
        </w:rPr>
        <w:t xml:space="preserve"> patří následující indikátory:</w:t>
      </w:r>
    </w:p>
    <w:p w:rsidR="002D3B0F" w:rsidRPr="00B36E9E" w:rsidRDefault="002D3B0F" w:rsidP="005D3F71">
      <w:pPr>
        <w:autoSpaceDE w:val="0"/>
        <w:autoSpaceDN w:val="0"/>
        <w:adjustRightInd w:val="0"/>
        <w:spacing w:after="120" w:line="240" w:lineRule="auto"/>
        <w:ind w:left="426"/>
        <w:jc w:val="both"/>
        <w:rPr>
          <w:rFonts w:ascii="Arial" w:hAnsi="Arial" w:cs="Arial"/>
          <w:b/>
          <w:bCs/>
          <w:i/>
          <w:sz w:val="20"/>
          <w:szCs w:val="20"/>
          <w:lang w:val="cs-CZ"/>
        </w:rPr>
      </w:pPr>
      <w:r w:rsidRPr="00B36E9E">
        <w:rPr>
          <w:rFonts w:ascii="Arial" w:hAnsi="Arial" w:cs="Arial"/>
          <w:b/>
          <w:bCs/>
          <w:i/>
          <w:sz w:val="20"/>
          <w:szCs w:val="20"/>
          <w:lang w:val="cs-CZ"/>
        </w:rPr>
        <w:t>Indikátory oblasti podpory 5.1.</w:t>
      </w:r>
    </w:p>
    <w:p w:rsidR="002D3B0F" w:rsidRDefault="002D3B0F" w:rsidP="005D3F71">
      <w:pPr>
        <w:tabs>
          <w:tab w:val="left" w:pos="426"/>
        </w:tabs>
        <w:autoSpaceDE w:val="0"/>
        <w:autoSpaceDN w:val="0"/>
        <w:adjustRightInd w:val="0"/>
        <w:spacing w:after="0" w:line="240" w:lineRule="auto"/>
        <w:ind w:left="426"/>
        <w:jc w:val="both"/>
        <w:rPr>
          <w:rFonts w:ascii="Arial" w:hAnsi="Arial" w:cs="Arial"/>
          <w:b/>
          <w:bCs/>
          <w:i/>
          <w:sz w:val="20"/>
          <w:szCs w:val="20"/>
          <w:lang w:val="cs-CZ"/>
        </w:rPr>
      </w:pPr>
      <w:r w:rsidRPr="00B36E9E">
        <w:rPr>
          <w:rFonts w:ascii="Arial" w:hAnsi="Arial" w:cs="Arial"/>
          <w:b/>
          <w:bCs/>
          <w:i/>
          <w:sz w:val="20"/>
          <w:szCs w:val="20"/>
          <w:lang w:val="cs-CZ"/>
        </w:rPr>
        <w:t xml:space="preserve">07.41.00 Počet podpořených osob </w:t>
      </w:r>
      <w:r w:rsidR="008604EE">
        <w:rPr>
          <w:rFonts w:ascii="Arial" w:hAnsi="Arial" w:cs="Arial"/>
          <w:b/>
          <w:bCs/>
          <w:i/>
          <w:sz w:val="20"/>
          <w:szCs w:val="20"/>
          <w:lang w:val="cs-CZ"/>
        </w:rPr>
        <w:t>–</w:t>
      </w:r>
      <w:r w:rsidRPr="00B36E9E">
        <w:rPr>
          <w:rFonts w:ascii="Arial" w:hAnsi="Arial" w:cs="Arial"/>
          <w:b/>
          <w:bCs/>
          <w:i/>
          <w:sz w:val="20"/>
          <w:szCs w:val="20"/>
          <w:lang w:val="cs-CZ"/>
        </w:rPr>
        <w:t xml:space="preserve"> celkem</w:t>
      </w:r>
    </w:p>
    <w:p w:rsidR="008604EE" w:rsidRPr="008604EE" w:rsidRDefault="008604EE" w:rsidP="005D3F71">
      <w:pPr>
        <w:tabs>
          <w:tab w:val="left" w:pos="426"/>
        </w:tabs>
        <w:autoSpaceDE w:val="0"/>
        <w:autoSpaceDN w:val="0"/>
        <w:adjustRightInd w:val="0"/>
        <w:spacing w:after="0" w:line="240" w:lineRule="auto"/>
        <w:ind w:left="426"/>
        <w:jc w:val="both"/>
        <w:rPr>
          <w:rFonts w:ascii="Arial" w:hAnsi="Arial" w:cs="Arial"/>
          <w:bCs/>
          <w:i/>
          <w:sz w:val="20"/>
          <w:szCs w:val="20"/>
          <w:lang w:val="cs-CZ"/>
        </w:rPr>
      </w:pPr>
      <w:r>
        <w:rPr>
          <w:rFonts w:ascii="Arial" w:hAnsi="Arial" w:cs="Arial"/>
          <w:bCs/>
          <w:i/>
          <w:sz w:val="20"/>
          <w:szCs w:val="20"/>
          <w:lang w:val="cs-CZ"/>
        </w:rPr>
        <w:t>Do počtu podpořených osob lze započítat pouze zástupce cílových skupin projektu, jiné osoby a zahraniční partneři se do tohoto indikátoru nezapočítávají.</w:t>
      </w:r>
    </w:p>
    <w:p w:rsidR="002D3B0F" w:rsidRDefault="002D3B0F" w:rsidP="005D3F71">
      <w:pPr>
        <w:tabs>
          <w:tab w:val="left" w:pos="426"/>
        </w:tabs>
        <w:autoSpaceDE w:val="0"/>
        <w:autoSpaceDN w:val="0"/>
        <w:adjustRightInd w:val="0"/>
        <w:spacing w:after="0" w:line="240" w:lineRule="auto"/>
        <w:ind w:left="426"/>
        <w:jc w:val="both"/>
        <w:rPr>
          <w:rFonts w:ascii="Arial" w:hAnsi="Arial" w:cs="Arial"/>
          <w:b/>
          <w:bCs/>
          <w:i/>
          <w:sz w:val="20"/>
          <w:szCs w:val="20"/>
          <w:lang w:val="cs-CZ"/>
        </w:rPr>
      </w:pPr>
      <w:r w:rsidRPr="00B36E9E">
        <w:rPr>
          <w:rFonts w:ascii="Arial" w:hAnsi="Arial" w:cs="Arial"/>
          <w:b/>
          <w:bCs/>
          <w:i/>
          <w:sz w:val="20"/>
          <w:szCs w:val="20"/>
          <w:lang w:val="cs-CZ"/>
        </w:rPr>
        <w:t xml:space="preserve">07.45.00 Počet podpořených organizací </w:t>
      </w:r>
      <w:r w:rsidR="00B1499B">
        <w:rPr>
          <w:rFonts w:ascii="Arial" w:hAnsi="Arial" w:cs="Arial"/>
          <w:b/>
          <w:bCs/>
          <w:i/>
          <w:sz w:val="20"/>
          <w:szCs w:val="20"/>
          <w:lang w:val="cs-CZ"/>
        </w:rPr>
        <w:t>–</w:t>
      </w:r>
      <w:r w:rsidRPr="00B36E9E">
        <w:rPr>
          <w:rFonts w:ascii="Arial" w:hAnsi="Arial" w:cs="Arial"/>
          <w:b/>
          <w:bCs/>
          <w:i/>
          <w:sz w:val="20"/>
          <w:szCs w:val="20"/>
          <w:lang w:val="cs-CZ"/>
        </w:rPr>
        <w:t xml:space="preserve"> celkem</w:t>
      </w:r>
    </w:p>
    <w:p w:rsidR="00B1499B" w:rsidRPr="00B1499B" w:rsidRDefault="00B1499B" w:rsidP="005D3F71">
      <w:pPr>
        <w:tabs>
          <w:tab w:val="left" w:pos="426"/>
        </w:tabs>
        <w:autoSpaceDE w:val="0"/>
        <w:autoSpaceDN w:val="0"/>
        <w:adjustRightInd w:val="0"/>
        <w:spacing w:after="0" w:line="240" w:lineRule="auto"/>
        <w:ind w:left="426"/>
        <w:jc w:val="both"/>
        <w:rPr>
          <w:rFonts w:ascii="Arial" w:hAnsi="Arial" w:cs="Arial"/>
          <w:bCs/>
          <w:i/>
          <w:sz w:val="20"/>
          <w:szCs w:val="20"/>
          <w:lang w:val="cs-CZ"/>
        </w:rPr>
      </w:pPr>
      <w:r>
        <w:rPr>
          <w:rFonts w:ascii="Arial" w:hAnsi="Arial" w:cs="Arial"/>
          <w:bCs/>
          <w:i/>
          <w:sz w:val="20"/>
          <w:szCs w:val="20"/>
          <w:lang w:val="cs-CZ"/>
        </w:rPr>
        <w:t>započítává se pouze organizace příjemce a českých partnerů, zahraniční partneři se sem nezapočítávají</w:t>
      </w:r>
    </w:p>
    <w:p w:rsidR="002D3B0F" w:rsidRDefault="002D3B0F" w:rsidP="005D3F71">
      <w:pPr>
        <w:tabs>
          <w:tab w:val="left" w:pos="426"/>
        </w:tabs>
        <w:autoSpaceDE w:val="0"/>
        <w:autoSpaceDN w:val="0"/>
        <w:adjustRightInd w:val="0"/>
        <w:spacing w:after="0" w:line="240" w:lineRule="auto"/>
        <w:ind w:left="426"/>
        <w:jc w:val="both"/>
        <w:rPr>
          <w:rFonts w:ascii="Arial" w:hAnsi="Arial" w:cs="Arial"/>
          <w:b/>
          <w:bCs/>
          <w:i/>
          <w:sz w:val="20"/>
          <w:szCs w:val="20"/>
          <w:lang w:val="cs-CZ"/>
        </w:rPr>
      </w:pPr>
      <w:r w:rsidRPr="00B36E9E">
        <w:rPr>
          <w:rFonts w:ascii="Arial" w:hAnsi="Arial" w:cs="Arial"/>
          <w:b/>
          <w:bCs/>
          <w:i/>
          <w:sz w:val="20"/>
          <w:szCs w:val="20"/>
          <w:lang w:val="cs-CZ"/>
        </w:rPr>
        <w:t>07.57.00 Počet nově vytvořených/ inovovaných produktů</w:t>
      </w:r>
    </w:p>
    <w:p w:rsidR="00B1499B" w:rsidRPr="00B1499B" w:rsidRDefault="00B1499B" w:rsidP="005D3F71">
      <w:pPr>
        <w:tabs>
          <w:tab w:val="left" w:pos="426"/>
        </w:tabs>
        <w:autoSpaceDE w:val="0"/>
        <w:autoSpaceDN w:val="0"/>
        <w:adjustRightInd w:val="0"/>
        <w:spacing w:after="0" w:line="240" w:lineRule="auto"/>
        <w:ind w:left="426"/>
        <w:jc w:val="both"/>
        <w:rPr>
          <w:rFonts w:ascii="Arial" w:hAnsi="Arial" w:cs="Arial"/>
          <w:bCs/>
          <w:i/>
          <w:sz w:val="20"/>
          <w:szCs w:val="20"/>
          <w:lang w:val="cs-CZ"/>
        </w:rPr>
      </w:pPr>
      <w:r>
        <w:rPr>
          <w:rFonts w:ascii="Arial" w:hAnsi="Arial" w:cs="Arial"/>
          <w:bCs/>
          <w:i/>
          <w:sz w:val="20"/>
          <w:szCs w:val="20"/>
          <w:lang w:val="cs-CZ"/>
        </w:rPr>
        <w:t>U tohoto indikátoru je potřeba dbát na soulad s produkty, uvedenými pod tímto indikátorem v žádosti o poskytnutí podpory. Taktéž je potřeba vycházet z definice tohoto indikátoru uvedeného v příručce D8 Metodika monitorovacích indikátorů, především mít na paměti, že produkty zařazené do tohoto indikátoru musí být přenositelné a bude možné k nim poskytnout poskytovateli dotace neomezenou licenci, jak je též uvedeno v samotném Rozhodnutí o poskytnutí dotace.</w:t>
      </w:r>
    </w:p>
    <w:p w:rsidR="002D3B0F" w:rsidRDefault="002D3B0F" w:rsidP="005D3F71">
      <w:pPr>
        <w:tabs>
          <w:tab w:val="left" w:pos="426"/>
        </w:tabs>
        <w:autoSpaceDE w:val="0"/>
        <w:autoSpaceDN w:val="0"/>
        <w:adjustRightInd w:val="0"/>
        <w:spacing w:after="0" w:line="240" w:lineRule="auto"/>
        <w:ind w:left="426"/>
        <w:jc w:val="both"/>
        <w:rPr>
          <w:rFonts w:ascii="Arial" w:hAnsi="Arial" w:cs="Arial"/>
          <w:b/>
          <w:bCs/>
          <w:i/>
          <w:sz w:val="20"/>
          <w:szCs w:val="20"/>
          <w:lang w:val="cs-CZ"/>
        </w:rPr>
      </w:pPr>
      <w:r w:rsidRPr="00B36E9E">
        <w:rPr>
          <w:rFonts w:ascii="Arial" w:hAnsi="Arial" w:cs="Arial"/>
          <w:b/>
          <w:bCs/>
          <w:i/>
          <w:sz w:val="20"/>
          <w:szCs w:val="20"/>
          <w:lang w:val="cs-CZ"/>
        </w:rPr>
        <w:t>43.05.00 Počet vytvořených partnerství</w:t>
      </w:r>
    </w:p>
    <w:p w:rsidR="00B1499B" w:rsidRPr="00B1499B" w:rsidRDefault="00B1499B" w:rsidP="005D3F71">
      <w:pPr>
        <w:tabs>
          <w:tab w:val="left" w:pos="426"/>
        </w:tabs>
        <w:autoSpaceDE w:val="0"/>
        <w:autoSpaceDN w:val="0"/>
        <w:adjustRightInd w:val="0"/>
        <w:spacing w:after="0" w:line="240" w:lineRule="auto"/>
        <w:ind w:left="426"/>
        <w:jc w:val="both"/>
        <w:rPr>
          <w:rFonts w:ascii="Arial" w:hAnsi="Arial" w:cs="Arial"/>
          <w:bCs/>
          <w:i/>
          <w:sz w:val="20"/>
          <w:szCs w:val="20"/>
          <w:lang w:val="cs-CZ"/>
        </w:rPr>
      </w:pPr>
      <w:r>
        <w:rPr>
          <w:rFonts w:ascii="Arial" w:hAnsi="Arial" w:cs="Arial"/>
          <w:bCs/>
          <w:i/>
          <w:sz w:val="20"/>
          <w:szCs w:val="20"/>
          <w:lang w:val="cs-CZ"/>
        </w:rPr>
        <w:t>Hodnota tohoto indikátoru může být pouze 0 nebo 1 a měla by být pro MZ nastavena v souladu s definicí uvedenou v žádosti o podporu. U mezinárodních projektů, kde je tvořen společný produkt s partnery, je hodnota 1.</w:t>
      </w:r>
    </w:p>
    <w:p w:rsidR="002D3B0F" w:rsidRDefault="002D3B0F" w:rsidP="005D3F71">
      <w:pPr>
        <w:tabs>
          <w:tab w:val="left" w:pos="426"/>
        </w:tabs>
        <w:autoSpaceDE w:val="0"/>
        <w:autoSpaceDN w:val="0"/>
        <w:adjustRightInd w:val="0"/>
        <w:spacing w:after="0" w:line="240" w:lineRule="auto"/>
        <w:ind w:left="426"/>
        <w:jc w:val="both"/>
        <w:rPr>
          <w:rFonts w:ascii="Arial" w:hAnsi="Arial" w:cs="Arial"/>
          <w:b/>
          <w:bCs/>
          <w:i/>
          <w:sz w:val="20"/>
          <w:szCs w:val="20"/>
          <w:lang w:val="cs-CZ"/>
        </w:rPr>
      </w:pPr>
      <w:r w:rsidRPr="00B36E9E">
        <w:rPr>
          <w:rFonts w:ascii="Arial" w:hAnsi="Arial" w:cs="Arial"/>
          <w:b/>
          <w:bCs/>
          <w:i/>
          <w:sz w:val="20"/>
          <w:szCs w:val="20"/>
          <w:lang w:val="cs-CZ"/>
        </w:rPr>
        <w:t>48.19.00 Počet proškolených osob</w:t>
      </w:r>
    </w:p>
    <w:p w:rsidR="008604EE" w:rsidRPr="00B36E9E" w:rsidRDefault="008604EE" w:rsidP="005D3F71">
      <w:pPr>
        <w:tabs>
          <w:tab w:val="left" w:pos="426"/>
        </w:tabs>
        <w:autoSpaceDE w:val="0"/>
        <w:autoSpaceDN w:val="0"/>
        <w:adjustRightInd w:val="0"/>
        <w:spacing w:after="0" w:line="240" w:lineRule="auto"/>
        <w:ind w:left="426"/>
        <w:jc w:val="both"/>
        <w:rPr>
          <w:rFonts w:ascii="Arial" w:hAnsi="Arial" w:cs="Arial"/>
          <w:b/>
          <w:bCs/>
          <w:i/>
          <w:sz w:val="20"/>
          <w:szCs w:val="20"/>
          <w:lang w:val="cs-CZ"/>
        </w:rPr>
      </w:pPr>
      <w:r>
        <w:rPr>
          <w:rFonts w:ascii="Arial" w:hAnsi="Arial" w:cs="Arial"/>
          <w:bCs/>
          <w:i/>
          <w:sz w:val="20"/>
          <w:szCs w:val="20"/>
          <w:lang w:val="cs-CZ"/>
        </w:rPr>
        <w:t>Do počtu podpořených osob lze započítat pouze zástupce cílových skupin projektu, jiné osoby a zahraniční partneři se do tohoto indikátoru nezapočítávají</w:t>
      </w:r>
    </w:p>
    <w:p w:rsidR="001F53EC" w:rsidRPr="002371E5" w:rsidRDefault="001F53EC" w:rsidP="005D3F71">
      <w:pPr>
        <w:autoSpaceDE w:val="0"/>
        <w:autoSpaceDN w:val="0"/>
        <w:adjustRightInd w:val="0"/>
        <w:spacing w:after="0" w:line="240" w:lineRule="auto"/>
        <w:jc w:val="both"/>
        <w:rPr>
          <w:rFonts w:ascii="Arial" w:hAnsi="Arial" w:cs="Arial"/>
          <w:b/>
          <w:bCs/>
          <w:i/>
          <w:sz w:val="28"/>
          <w:szCs w:val="28"/>
          <w:lang w:val="cs-CZ"/>
        </w:rPr>
      </w:pPr>
    </w:p>
    <w:p w:rsidR="00B1499B" w:rsidRDefault="001F53EC" w:rsidP="005D3F71">
      <w:pPr>
        <w:numPr>
          <w:ilvl w:val="0"/>
          <w:numId w:val="1"/>
        </w:numPr>
        <w:tabs>
          <w:tab w:val="clear" w:pos="720"/>
          <w:tab w:val="num" w:pos="426"/>
        </w:tabs>
        <w:autoSpaceDE w:val="0"/>
        <w:autoSpaceDN w:val="0"/>
        <w:adjustRightInd w:val="0"/>
        <w:spacing w:after="120" w:line="240" w:lineRule="auto"/>
        <w:ind w:left="425" w:hanging="295"/>
        <w:jc w:val="both"/>
        <w:rPr>
          <w:rFonts w:ascii="Arial" w:hAnsi="Arial" w:cs="Arial"/>
          <w:bCs/>
          <w:i/>
          <w:sz w:val="20"/>
          <w:szCs w:val="20"/>
          <w:lang w:val="cs-CZ"/>
        </w:rPr>
      </w:pPr>
      <w:r w:rsidRPr="002371E5">
        <w:rPr>
          <w:rFonts w:ascii="Arial" w:hAnsi="Arial" w:cs="Arial"/>
          <w:bCs/>
          <w:i/>
          <w:sz w:val="20"/>
          <w:szCs w:val="20"/>
          <w:lang w:val="cs-CZ"/>
        </w:rPr>
        <w:lastRenderedPageBreak/>
        <w:t xml:space="preserve">Všechny tyto indikátory a jejich </w:t>
      </w:r>
      <w:proofErr w:type="spellStart"/>
      <w:r w:rsidRPr="002371E5">
        <w:rPr>
          <w:rFonts w:ascii="Arial" w:hAnsi="Arial" w:cs="Arial"/>
          <w:bCs/>
          <w:i/>
          <w:sz w:val="20"/>
          <w:szCs w:val="20"/>
          <w:lang w:val="cs-CZ"/>
        </w:rPr>
        <w:t>podindikátory</w:t>
      </w:r>
      <w:proofErr w:type="spellEnd"/>
      <w:r w:rsidRPr="002371E5">
        <w:rPr>
          <w:rFonts w:ascii="Arial" w:hAnsi="Arial" w:cs="Arial"/>
          <w:bCs/>
          <w:i/>
          <w:sz w:val="20"/>
          <w:szCs w:val="20"/>
          <w:lang w:val="cs-CZ"/>
        </w:rPr>
        <w:t xml:space="preserve"> je nutné sledovat a jsou pro příjemce relevantní</w:t>
      </w:r>
      <w:r w:rsidR="00B1499B">
        <w:rPr>
          <w:rFonts w:ascii="Arial" w:hAnsi="Arial" w:cs="Arial"/>
          <w:bCs/>
          <w:i/>
          <w:sz w:val="20"/>
          <w:szCs w:val="20"/>
          <w:lang w:val="cs-CZ"/>
        </w:rPr>
        <w:t>. Tyto informace jsou potřebné pro vyhodnocování účinků OP LZZ, pro reportování vládě a Evropské komisi</w:t>
      </w:r>
      <w:r w:rsidRPr="002371E5">
        <w:rPr>
          <w:rFonts w:ascii="Arial" w:hAnsi="Arial" w:cs="Arial"/>
          <w:bCs/>
          <w:i/>
          <w:sz w:val="20"/>
          <w:szCs w:val="20"/>
          <w:lang w:val="cs-CZ"/>
        </w:rPr>
        <w:t>.</w:t>
      </w:r>
    </w:p>
    <w:p w:rsidR="001F53EC" w:rsidRPr="002371E5" w:rsidRDefault="001F53EC" w:rsidP="005D3F71">
      <w:pPr>
        <w:numPr>
          <w:ilvl w:val="0"/>
          <w:numId w:val="1"/>
        </w:numPr>
        <w:tabs>
          <w:tab w:val="clear" w:pos="720"/>
          <w:tab w:val="num" w:pos="426"/>
        </w:tabs>
        <w:autoSpaceDE w:val="0"/>
        <w:autoSpaceDN w:val="0"/>
        <w:adjustRightInd w:val="0"/>
        <w:spacing w:after="120" w:line="240" w:lineRule="auto"/>
        <w:ind w:left="425" w:hanging="295"/>
        <w:jc w:val="both"/>
        <w:rPr>
          <w:rFonts w:ascii="Arial" w:hAnsi="Arial" w:cs="Arial"/>
          <w:bCs/>
          <w:i/>
          <w:sz w:val="20"/>
          <w:szCs w:val="20"/>
          <w:lang w:val="cs-CZ"/>
        </w:rPr>
      </w:pPr>
      <w:r w:rsidRPr="002371E5">
        <w:rPr>
          <w:rFonts w:ascii="Arial" w:hAnsi="Arial" w:cs="Arial"/>
          <w:bCs/>
          <w:i/>
          <w:sz w:val="20"/>
          <w:szCs w:val="20"/>
          <w:lang w:val="cs-CZ"/>
        </w:rPr>
        <w:t>Pokud některý indikátor ve s</w:t>
      </w:r>
      <w:r w:rsidR="007677FB" w:rsidRPr="002371E5">
        <w:rPr>
          <w:rFonts w:ascii="Arial" w:hAnsi="Arial" w:cs="Arial"/>
          <w:bCs/>
          <w:i/>
          <w:sz w:val="20"/>
          <w:szCs w:val="20"/>
          <w:lang w:val="cs-CZ"/>
        </w:rPr>
        <w:t xml:space="preserve">ledovaném období nevykazujete, </w:t>
      </w:r>
      <w:r w:rsidR="005D3F71" w:rsidRPr="002371E5">
        <w:rPr>
          <w:rFonts w:ascii="Arial" w:hAnsi="Arial" w:cs="Arial"/>
          <w:bCs/>
          <w:i/>
          <w:sz w:val="20"/>
          <w:szCs w:val="20"/>
          <w:lang w:val="cs-CZ"/>
        </w:rPr>
        <w:t>n</w:t>
      </w:r>
      <w:r w:rsidRPr="002371E5">
        <w:rPr>
          <w:rFonts w:ascii="Arial" w:hAnsi="Arial" w:cs="Arial"/>
          <w:bCs/>
          <w:i/>
          <w:sz w:val="20"/>
          <w:szCs w:val="20"/>
          <w:lang w:val="cs-CZ"/>
        </w:rPr>
        <w:t xml:space="preserve">apříklad jste dosud nepodpořili žádného muže, uvedete, že indikátor je relevantní a do popisu indikátoru uvedete např., že jste dosud nepodpořili žádného muže nebo, že v cílové skupině nejsou žádní muži). </w:t>
      </w:r>
    </w:p>
    <w:p w:rsidR="001F53EC" w:rsidRPr="002371E5" w:rsidRDefault="001F53EC" w:rsidP="005D3F71">
      <w:pPr>
        <w:numPr>
          <w:ilvl w:val="0"/>
          <w:numId w:val="1"/>
        </w:numPr>
        <w:tabs>
          <w:tab w:val="clear" w:pos="720"/>
          <w:tab w:val="num" w:pos="426"/>
        </w:tabs>
        <w:autoSpaceDE w:val="0"/>
        <w:autoSpaceDN w:val="0"/>
        <w:adjustRightInd w:val="0"/>
        <w:spacing w:after="120" w:line="240" w:lineRule="auto"/>
        <w:ind w:left="425" w:hanging="295"/>
        <w:jc w:val="both"/>
        <w:rPr>
          <w:rFonts w:ascii="Arial" w:hAnsi="Arial" w:cs="Arial"/>
          <w:bCs/>
          <w:i/>
          <w:sz w:val="20"/>
          <w:szCs w:val="20"/>
          <w:lang w:val="cs-CZ"/>
        </w:rPr>
      </w:pPr>
      <w:r w:rsidRPr="002371E5">
        <w:rPr>
          <w:rFonts w:ascii="Arial" w:hAnsi="Arial" w:cs="Arial"/>
          <w:bCs/>
          <w:i/>
          <w:sz w:val="20"/>
          <w:szCs w:val="20"/>
          <w:lang w:val="cs-CZ"/>
        </w:rPr>
        <w:t xml:space="preserve">Více informací k jednotlivým indikátorům a </w:t>
      </w:r>
      <w:proofErr w:type="spellStart"/>
      <w:r w:rsidRPr="002371E5">
        <w:rPr>
          <w:rFonts w:ascii="Arial" w:hAnsi="Arial" w:cs="Arial"/>
          <w:bCs/>
          <w:i/>
          <w:sz w:val="20"/>
          <w:szCs w:val="20"/>
          <w:lang w:val="cs-CZ"/>
        </w:rPr>
        <w:t>podindikátorům</w:t>
      </w:r>
      <w:proofErr w:type="spellEnd"/>
      <w:r w:rsidRPr="002371E5">
        <w:rPr>
          <w:rFonts w:ascii="Arial" w:hAnsi="Arial" w:cs="Arial"/>
          <w:bCs/>
          <w:i/>
          <w:sz w:val="20"/>
          <w:szCs w:val="20"/>
          <w:lang w:val="cs-CZ"/>
        </w:rPr>
        <w:t xml:space="preserve"> naleznete níže. </w:t>
      </w:r>
    </w:p>
    <w:p w:rsidR="001F53EC" w:rsidRDefault="001F53EC" w:rsidP="005D3F71">
      <w:pPr>
        <w:autoSpaceDE w:val="0"/>
        <w:autoSpaceDN w:val="0"/>
        <w:adjustRightInd w:val="0"/>
        <w:jc w:val="both"/>
        <w:rPr>
          <w:rFonts w:ascii="Arial" w:hAnsi="Arial" w:cs="Arial"/>
          <w:bCs/>
          <w:sz w:val="20"/>
          <w:szCs w:val="20"/>
          <w:lang w:val="cs-CZ"/>
        </w:rPr>
      </w:pPr>
    </w:p>
    <w:p w:rsidR="001741E6" w:rsidRPr="00B07775" w:rsidRDefault="001741E6" w:rsidP="005D3F71">
      <w:pPr>
        <w:autoSpaceDE w:val="0"/>
        <w:autoSpaceDN w:val="0"/>
        <w:adjustRightInd w:val="0"/>
        <w:jc w:val="both"/>
        <w:rPr>
          <w:rFonts w:ascii="Arial" w:hAnsi="Arial" w:cs="Arial"/>
          <w:bCs/>
          <w:sz w:val="20"/>
          <w:szCs w:val="20"/>
          <w:lang w:val="cs-CZ"/>
        </w:rPr>
      </w:pPr>
    </w:p>
    <w:tbl>
      <w:tblPr>
        <w:tblW w:w="9461" w:type="dxa"/>
        <w:tblInd w:w="93" w:type="dxa"/>
        <w:tblLook w:val="04A0"/>
      </w:tblPr>
      <w:tblGrid>
        <w:gridCol w:w="2272"/>
        <w:gridCol w:w="1996"/>
        <w:gridCol w:w="2835"/>
        <w:gridCol w:w="2358"/>
      </w:tblGrid>
      <w:tr w:rsidR="00425FF7" w:rsidRPr="00B07775" w:rsidTr="00425FF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1F53EC" w:rsidP="005D3F71">
            <w:pPr>
              <w:spacing w:after="0" w:line="240" w:lineRule="auto"/>
              <w:jc w:val="both"/>
              <w:rPr>
                <w:rFonts w:ascii="Arial" w:eastAsia="Times New Roman" w:hAnsi="Arial" w:cs="Arial"/>
                <w:b/>
                <w:bCs/>
                <w:color w:val="00B050"/>
                <w:sz w:val="20"/>
                <w:szCs w:val="20"/>
                <w:lang w:val="cs-CZ"/>
              </w:rPr>
            </w:pPr>
            <w:r w:rsidRPr="00B07775">
              <w:rPr>
                <w:rFonts w:ascii="Arial" w:hAnsi="Arial" w:cs="Arial"/>
                <w:bCs/>
                <w:sz w:val="20"/>
                <w:szCs w:val="20"/>
                <w:lang w:val="cs-CZ"/>
              </w:rPr>
              <w:t xml:space="preserve"> </w:t>
            </w:r>
            <w:r w:rsidR="00425FF7" w:rsidRPr="00B07775">
              <w:rPr>
                <w:rFonts w:ascii="Arial" w:eastAsia="Times New Roman" w:hAnsi="Arial" w:cs="Arial"/>
                <w:b/>
                <w:bCs/>
                <w:color w:val="00B050"/>
                <w:sz w:val="20"/>
                <w:szCs w:val="20"/>
                <w:lang w:val="cs-CZ"/>
              </w:rPr>
              <w:t xml:space="preserve">Kód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07.41.00</w:t>
            </w:r>
          </w:p>
        </w:tc>
      </w:tr>
      <w:tr w:rsidR="00425FF7" w:rsidRPr="00B07775" w:rsidTr="00425FF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Název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Počet podpořených osob - celkem</w:t>
            </w:r>
          </w:p>
        </w:tc>
      </w:tr>
      <w:tr w:rsidR="00425FF7" w:rsidRPr="00B07775" w:rsidTr="00425FF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Dosažená hodnota:</w:t>
            </w:r>
          </w:p>
        </w:tc>
        <w:tc>
          <w:tcPr>
            <w:tcW w:w="1996" w:type="dxa"/>
            <w:tcBorders>
              <w:top w:val="nil"/>
              <w:left w:val="nil"/>
              <w:bottom w:val="single" w:sz="4" w:space="0" w:color="auto"/>
              <w:right w:val="single" w:sz="4" w:space="0" w:color="auto"/>
            </w:tcBorders>
            <w:shd w:val="clear" w:color="auto" w:fill="auto"/>
            <w:noWrap/>
            <w:vAlign w:val="center"/>
            <w:hideMark/>
          </w:tcPr>
          <w:p w:rsidR="00425FF7" w:rsidRPr="00B07775" w:rsidRDefault="001F53EC"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30</w:t>
            </w:r>
          </w:p>
        </w:tc>
        <w:tc>
          <w:tcPr>
            <w:tcW w:w="2835" w:type="dxa"/>
            <w:tcBorders>
              <w:top w:val="nil"/>
              <w:left w:val="nil"/>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color w:val="00B050"/>
                <w:sz w:val="20"/>
                <w:szCs w:val="20"/>
                <w:lang w:val="cs-CZ"/>
              </w:rPr>
            </w:pPr>
            <w:r w:rsidRPr="00B07775">
              <w:rPr>
                <w:rFonts w:ascii="Arial" w:eastAsia="Times New Roman" w:hAnsi="Arial" w:cs="Arial"/>
                <w:b/>
                <w:color w:val="00B050"/>
                <w:sz w:val="20"/>
                <w:szCs w:val="20"/>
                <w:lang w:val="cs-CZ"/>
              </w:rPr>
              <w:t xml:space="preserve">Měrná jednotka: </w:t>
            </w:r>
          </w:p>
        </w:tc>
        <w:tc>
          <w:tcPr>
            <w:tcW w:w="2358" w:type="dxa"/>
            <w:tcBorders>
              <w:top w:val="nil"/>
              <w:left w:val="nil"/>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Počet osob</w:t>
            </w:r>
          </w:p>
        </w:tc>
      </w:tr>
      <w:tr w:rsidR="00425FF7" w:rsidRPr="00B07775" w:rsidTr="00425FF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Nerelevantní: </w:t>
            </w:r>
          </w:p>
        </w:tc>
        <w:tc>
          <w:tcPr>
            <w:tcW w:w="1996" w:type="dxa"/>
            <w:tcBorders>
              <w:top w:val="nil"/>
              <w:left w:val="nil"/>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Ne</w:t>
            </w:r>
          </w:p>
        </w:tc>
        <w:tc>
          <w:tcPr>
            <w:tcW w:w="2835" w:type="dxa"/>
            <w:tcBorders>
              <w:top w:val="nil"/>
              <w:left w:val="nil"/>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color w:val="00B050"/>
                <w:sz w:val="20"/>
                <w:szCs w:val="20"/>
                <w:lang w:val="cs-CZ"/>
              </w:rPr>
            </w:pPr>
            <w:r w:rsidRPr="00B07775">
              <w:rPr>
                <w:rFonts w:ascii="Arial" w:eastAsia="Times New Roman" w:hAnsi="Arial" w:cs="Arial"/>
                <w:b/>
                <w:color w:val="00B050"/>
                <w:sz w:val="20"/>
                <w:szCs w:val="20"/>
                <w:lang w:val="cs-CZ"/>
              </w:rPr>
              <w:t xml:space="preserve">Datum dosažené hodnoty: </w:t>
            </w:r>
          </w:p>
        </w:tc>
        <w:tc>
          <w:tcPr>
            <w:tcW w:w="2358" w:type="dxa"/>
            <w:tcBorders>
              <w:top w:val="nil"/>
              <w:left w:val="nil"/>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30.11.2011</w:t>
            </w:r>
          </w:p>
        </w:tc>
      </w:tr>
      <w:tr w:rsidR="00425FF7" w:rsidRPr="00B07775" w:rsidTr="00425FF7">
        <w:trPr>
          <w:trHeight w:val="37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Popis:</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 </w:t>
            </w:r>
          </w:p>
        </w:tc>
      </w:tr>
      <w:tr w:rsidR="00425FF7" w:rsidRPr="00B07775" w:rsidTr="00425FF7">
        <w:trPr>
          <w:trHeight w:val="360"/>
        </w:trPr>
        <w:tc>
          <w:tcPr>
            <w:tcW w:w="94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 </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p w:rsidR="002D3B0F" w:rsidRPr="00B07775" w:rsidRDefault="001F53EC"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Indikátor 07.41.00</w:t>
      </w:r>
      <w:r w:rsidRPr="00B07775">
        <w:rPr>
          <w:rFonts w:ascii="Arial" w:hAnsi="Arial" w:cs="Arial"/>
          <w:i/>
          <w:sz w:val="20"/>
          <w:szCs w:val="20"/>
          <w:lang w:val="cs-CZ"/>
        </w:rPr>
        <w:t xml:space="preserve"> sleduje </w:t>
      </w:r>
      <w:r w:rsidR="002D3B0F" w:rsidRPr="00B07775">
        <w:rPr>
          <w:rFonts w:ascii="Arial" w:hAnsi="Arial" w:cs="Arial"/>
          <w:i/>
          <w:sz w:val="20"/>
          <w:szCs w:val="20"/>
          <w:lang w:val="cs-CZ"/>
        </w:rPr>
        <w:t>Celkový počet osob, které v rámci projektu získaly jakoukoliv formu podpory bez ohledu na počet pos</w:t>
      </w:r>
      <w:r w:rsidR="006C7AF8">
        <w:rPr>
          <w:rFonts w:ascii="Arial" w:hAnsi="Arial" w:cs="Arial"/>
          <w:i/>
          <w:sz w:val="20"/>
          <w:szCs w:val="20"/>
          <w:lang w:val="cs-CZ"/>
        </w:rPr>
        <w:t>kytnutých podpor. K</w:t>
      </w:r>
      <w:r w:rsidR="002D3B0F" w:rsidRPr="00B07775">
        <w:rPr>
          <w:rFonts w:ascii="Arial" w:hAnsi="Arial" w:cs="Arial"/>
          <w:i/>
          <w:sz w:val="20"/>
          <w:szCs w:val="20"/>
          <w:lang w:val="cs-CZ"/>
        </w:rPr>
        <w:t>aždá</w:t>
      </w:r>
      <w:r w:rsidRPr="00B07775">
        <w:rPr>
          <w:rFonts w:ascii="Arial" w:hAnsi="Arial" w:cs="Arial"/>
          <w:i/>
          <w:sz w:val="20"/>
          <w:szCs w:val="20"/>
          <w:lang w:val="cs-CZ"/>
        </w:rPr>
        <w:t xml:space="preserve"> </w:t>
      </w:r>
      <w:r w:rsidR="002D3B0F" w:rsidRPr="00B07775">
        <w:rPr>
          <w:rFonts w:ascii="Arial" w:hAnsi="Arial" w:cs="Arial"/>
          <w:i/>
          <w:sz w:val="20"/>
          <w:szCs w:val="20"/>
          <w:lang w:val="cs-CZ"/>
        </w:rPr>
        <w:t>podpořená osoba se v rámci pr</w:t>
      </w:r>
      <w:r w:rsidRPr="00B07775">
        <w:rPr>
          <w:rFonts w:ascii="Arial" w:hAnsi="Arial" w:cs="Arial"/>
          <w:i/>
          <w:sz w:val="20"/>
          <w:szCs w:val="20"/>
          <w:lang w:val="cs-CZ"/>
        </w:rPr>
        <w:t xml:space="preserve">ojektu započítává pouze jednou. Za podporu je považována </w:t>
      </w:r>
      <w:r w:rsidR="002D3B0F" w:rsidRPr="00B07775">
        <w:rPr>
          <w:rFonts w:ascii="Arial" w:hAnsi="Arial" w:cs="Arial"/>
          <w:i/>
          <w:sz w:val="20"/>
          <w:szCs w:val="20"/>
          <w:lang w:val="cs-CZ"/>
        </w:rPr>
        <w:t>jakákoliv aktivita financovaná z rozpočtu projektu, ze</w:t>
      </w:r>
      <w:r w:rsidRPr="00B07775">
        <w:rPr>
          <w:rFonts w:ascii="Arial" w:hAnsi="Arial" w:cs="Arial"/>
          <w:i/>
          <w:sz w:val="20"/>
          <w:szCs w:val="20"/>
          <w:lang w:val="cs-CZ"/>
        </w:rPr>
        <w:t xml:space="preserve"> </w:t>
      </w:r>
      <w:r w:rsidR="002D3B0F" w:rsidRPr="00B07775">
        <w:rPr>
          <w:rFonts w:ascii="Arial" w:hAnsi="Arial" w:cs="Arial"/>
          <w:i/>
          <w:sz w:val="20"/>
          <w:szCs w:val="20"/>
          <w:lang w:val="cs-CZ"/>
        </w:rPr>
        <w:t>které mají cílové skupiny prospěch, podpora může mít formu např. vzdělávacího nebo rekvalifikačního kurzu, stáže, odborné</w:t>
      </w:r>
      <w:r w:rsidRPr="00B07775">
        <w:rPr>
          <w:rFonts w:ascii="Arial" w:hAnsi="Arial" w:cs="Arial"/>
          <w:i/>
          <w:sz w:val="20"/>
          <w:szCs w:val="20"/>
          <w:lang w:val="cs-CZ"/>
        </w:rPr>
        <w:t xml:space="preserve"> </w:t>
      </w:r>
      <w:r w:rsidR="002D3B0F" w:rsidRPr="00B07775">
        <w:rPr>
          <w:rFonts w:ascii="Arial" w:hAnsi="Arial" w:cs="Arial"/>
          <w:i/>
          <w:sz w:val="20"/>
          <w:szCs w:val="20"/>
          <w:lang w:val="cs-CZ"/>
        </w:rPr>
        <w:t>konzultace, poradenství, výcviku, školení, odborné praxe apod.</w:t>
      </w:r>
    </w:p>
    <w:p w:rsidR="002D3B0F" w:rsidRPr="00B07775" w:rsidRDefault="002D3B0F"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i/>
          <w:sz w:val="20"/>
          <w:szCs w:val="20"/>
          <w:lang w:val="cs-CZ"/>
        </w:rPr>
        <w:t xml:space="preserve">Každá podpořená osoba je v rámci jednoho projektu započítávána </w:t>
      </w:r>
      <w:r w:rsidRPr="00B07775">
        <w:rPr>
          <w:rFonts w:ascii="Arial" w:hAnsi="Arial" w:cs="Arial"/>
          <w:b/>
          <w:i/>
          <w:sz w:val="20"/>
          <w:szCs w:val="20"/>
          <w:lang w:val="cs-CZ"/>
        </w:rPr>
        <w:t>pouze jednou</w:t>
      </w:r>
      <w:r w:rsidRPr="00B07775">
        <w:rPr>
          <w:rFonts w:ascii="Arial" w:hAnsi="Arial" w:cs="Arial"/>
          <w:i/>
          <w:sz w:val="20"/>
          <w:szCs w:val="20"/>
          <w:lang w:val="cs-CZ"/>
        </w:rPr>
        <w:t>, bez ohledu na to, kolik podpor obdržela.</w:t>
      </w:r>
    </w:p>
    <w:p w:rsidR="001F53EC" w:rsidRPr="00B07775" w:rsidRDefault="001F53EC" w:rsidP="005D3F71">
      <w:pPr>
        <w:autoSpaceDE w:val="0"/>
        <w:autoSpaceDN w:val="0"/>
        <w:adjustRightInd w:val="0"/>
        <w:spacing w:after="0" w:line="240" w:lineRule="auto"/>
        <w:jc w:val="both"/>
        <w:rPr>
          <w:rFonts w:ascii="Arial" w:hAnsi="Arial" w:cs="Arial"/>
          <w:i/>
          <w:sz w:val="20"/>
          <w:szCs w:val="20"/>
          <w:lang w:val="cs-CZ"/>
        </w:rPr>
      </w:pPr>
    </w:p>
    <w:p w:rsidR="001F53EC" w:rsidRPr="00B07775" w:rsidRDefault="001F53EC"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i/>
          <w:sz w:val="20"/>
          <w:szCs w:val="20"/>
          <w:lang w:val="cs-CZ"/>
        </w:rPr>
        <w:t xml:space="preserve">Do </w:t>
      </w:r>
      <w:r w:rsidRPr="00B07775">
        <w:rPr>
          <w:rFonts w:ascii="Arial" w:hAnsi="Arial" w:cs="Arial"/>
          <w:b/>
          <w:i/>
          <w:sz w:val="20"/>
          <w:szCs w:val="20"/>
          <w:lang w:val="cs-CZ"/>
        </w:rPr>
        <w:t>dosažené hodnoty</w:t>
      </w:r>
      <w:r w:rsidRPr="00B07775">
        <w:rPr>
          <w:rFonts w:ascii="Arial" w:hAnsi="Arial" w:cs="Arial"/>
          <w:i/>
          <w:sz w:val="20"/>
          <w:szCs w:val="20"/>
          <w:lang w:val="cs-CZ"/>
        </w:rPr>
        <w:t xml:space="preserve"> uvádějte kumulativní součet podpořených osob od počátku realizace projektu do konce sledovaného monitorovacího období. Například: pokud v MZ č.2 uvádíte počet podpořených osob 10 a za sledované období MZ č.3 jste podpořili dalších 20 osob, uvedete jako dosaženou hodnotu 30 osob. </w:t>
      </w:r>
    </w:p>
    <w:p w:rsidR="007677FB" w:rsidRPr="00B07775" w:rsidRDefault="007677FB" w:rsidP="005D3F71">
      <w:pPr>
        <w:autoSpaceDE w:val="0"/>
        <w:autoSpaceDN w:val="0"/>
        <w:adjustRightInd w:val="0"/>
        <w:spacing w:after="0" w:line="240" w:lineRule="auto"/>
        <w:jc w:val="both"/>
        <w:rPr>
          <w:rFonts w:ascii="Arial" w:hAnsi="Arial" w:cs="Arial"/>
          <w:i/>
          <w:sz w:val="20"/>
          <w:szCs w:val="20"/>
          <w:lang w:val="cs-CZ"/>
        </w:rPr>
      </w:pPr>
    </w:p>
    <w:p w:rsidR="007677FB" w:rsidRPr="00B07775" w:rsidRDefault="007677FB"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i/>
          <w:sz w:val="20"/>
          <w:szCs w:val="20"/>
          <w:lang w:val="cs-CZ"/>
        </w:rPr>
        <w:t xml:space="preserve">Do </w:t>
      </w:r>
      <w:r w:rsidRPr="00B07775">
        <w:rPr>
          <w:rFonts w:ascii="Arial" w:hAnsi="Arial" w:cs="Arial"/>
          <w:b/>
          <w:i/>
          <w:sz w:val="20"/>
          <w:szCs w:val="20"/>
          <w:lang w:val="cs-CZ"/>
        </w:rPr>
        <w:t>data dosažené hodnoty</w:t>
      </w:r>
      <w:r w:rsidRPr="00B07775">
        <w:rPr>
          <w:rFonts w:ascii="Arial" w:hAnsi="Arial" w:cs="Arial"/>
          <w:i/>
          <w:sz w:val="20"/>
          <w:szCs w:val="20"/>
          <w:lang w:val="cs-CZ"/>
        </w:rPr>
        <w:t xml:space="preserve"> uveďte datum konce aktuálního monitorovacího období. </w:t>
      </w:r>
    </w:p>
    <w:p w:rsidR="007677FB" w:rsidRPr="00B07775" w:rsidRDefault="007677FB" w:rsidP="005D3F71">
      <w:pPr>
        <w:autoSpaceDE w:val="0"/>
        <w:autoSpaceDN w:val="0"/>
        <w:adjustRightInd w:val="0"/>
        <w:spacing w:after="0" w:line="240" w:lineRule="auto"/>
        <w:jc w:val="both"/>
        <w:rPr>
          <w:rFonts w:ascii="Arial" w:hAnsi="Arial" w:cs="Arial"/>
          <w:i/>
          <w:sz w:val="20"/>
          <w:szCs w:val="20"/>
          <w:lang w:val="cs-CZ"/>
        </w:rPr>
      </w:pPr>
    </w:p>
    <w:p w:rsidR="007677FB" w:rsidRPr="00B07775" w:rsidRDefault="007677FB"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Popis</w:t>
      </w:r>
      <w:r w:rsidRPr="00B07775">
        <w:rPr>
          <w:rFonts w:ascii="Arial" w:hAnsi="Arial" w:cs="Arial"/>
          <w:i/>
          <w:sz w:val="20"/>
          <w:szCs w:val="20"/>
          <w:lang w:val="cs-CZ"/>
        </w:rPr>
        <w:t xml:space="preserve"> </w:t>
      </w:r>
      <w:r w:rsidR="00F166FC" w:rsidRPr="00B07775">
        <w:rPr>
          <w:rFonts w:ascii="Arial" w:hAnsi="Arial" w:cs="Arial"/>
          <w:i/>
          <w:sz w:val="20"/>
          <w:szCs w:val="20"/>
          <w:lang w:val="cs-CZ"/>
        </w:rPr>
        <w:t xml:space="preserve">u souhrnných indikátorů nelze vyplnit. Popis vyplňte k dílčím </w:t>
      </w:r>
      <w:proofErr w:type="spellStart"/>
      <w:r w:rsidR="00F166FC" w:rsidRPr="00B07775">
        <w:rPr>
          <w:rFonts w:ascii="Arial" w:hAnsi="Arial" w:cs="Arial"/>
          <w:i/>
          <w:sz w:val="20"/>
          <w:szCs w:val="20"/>
          <w:lang w:val="cs-CZ"/>
        </w:rPr>
        <w:t>podinikátorům</w:t>
      </w:r>
      <w:proofErr w:type="spellEnd"/>
      <w:r w:rsidR="00F166FC" w:rsidRPr="00B07775">
        <w:rPr>
          <w:rFonts w:ascii="Arial" w:hAnsi="Arial" w:cs="Arial"/>
          <w:i/>
          <w:sz w:val="20"/>
          <w:szCs w:val="20"/>
          <w:lang w:val="cs-CZ"/>
        </w:rPr>
        <w:t xml:space="preserve"> a uveďte zde informaci o </w:t>
      </w:r>
      <w:r w:rsidRPr="00B07775">
        <w:rPr>
          <w:rFonts w:ascii="Arial" w:hAnsi="Arial" w:cs="Arial"/>
          <w:i/>
          <w:sz w:val="20"/>
          <w:szCs w:val="20"/>
          <w:lang w:val="cs-CZ"/>
        </w:rPr>
        <w:t>tom, kolik osob jste v aktuálním monitorovacím období podpořili a jakých klíčových akti</w:t>
      </w:r>
      <w:r w:rsidR="006C7AF8">
        <w:rPr>
          <w:rFonts w:ascii="Arial" w:hAnsi="Arial" w:cs="Arial"/>
          <w:i/>
          <w:sz w:val="20"/>
          <w:szCs w:val="20"/>
          <w:lang w:val="cs-CZ"/>
        </w:rPr>
        <w:t>vit se podpořené osoby účastnily</w:t>
      </w:r>
      <w:r w:rsidR="00221E55">
        <w:rPr>
          <w:rFonts w:ascii="Arial" w:hAnsi="Arial" w:cs="Arial"/>
          <w:i/>
          <w:sz w:val="20"/>
          <w:szCs w:val="20"/>
          <w:lang w:val="cs-CZ"/>
        </w:rPr>
        <w:t xml:space="preserve"> – např. </w:t>
      </w:r>
      <w:r w:rsidRPr="00B07775">
        <w:rPr>
          <w:rFonts w:ascii="Arial" w:hAnsi="Arial" w:cs="Arial"/>
          <w:i/>
          <w:sz w:val="20"/>
          <w:szCs w:val="20"/>
          <w:lang w:val="cs-CZ"/>
        </w:rPr>
        <w:t xml:space="preserve"> můžete uvést konkrétní semináře, </w:t>
      </w:r>
      <w:proofErr w:type="spellStart"/>
      <w:r w:rsidRPr="00B07775">
        <w:rPr>
          <w:rFonts w:ascii="Arial" w:hAnsi="Arial" w:cs="Arial"/>
          <w:i/>
          <w:sz w:val="20"/>
          <w:szCs w:val="20"/>
          <w:lang w:val="cs-CZ"/>
        </w:rPr>
        <w:t>workshopy</w:t>
      </w:r>
      <w:proofErr w:type="spellEnd"/>
      <w:r w:rsidRPr="00B07775">
        <w:rPr>
          <w:rFonts w:ascii="Arial" w:hAnsi="Arial" w:cs="Arial"/>
          <w:i/>
          <w:sz w:val="20"/>
          <w:szCs w:val="20"/>
          <w:lang w:val="cs-CZ"/>
        </w:rPr>
        <w:t xml:space="preserve"> a další aktivity </w:t>
      </w:r>
      <w:r w:rsidR="006C7AF8">
        <w:rPr>
          <w:rFonts w:ascii="Arial" w:hAnsi="Arial" w:cs="Arial"/>
          <w:i/>
          <w:sz w:val="20"/>
          <w:szCs w:val="20"/>
          <w:lang w:val="cs-CZ"/>
        </w:rPr>
        <w:t xml:space="preserve">a termíny, ve kterých proběhly. </w:t>
      </w:r>
    </w:p>
    <w:p w:rsidR="001F53EC" w:rsidRPr="00B07775" w:rsidRDefault="001F53EC" w:rsidP="005D3F71">
      <w:pPr>
        <w:autoSpaceDE w:val="0"/>
        <w:autoSpaceDN w:val="0"/>
        <w:adjustRightInd w:val="0"/>
        <w:spacing w:after="0" w:line="240" w:lineRule="auto"/>
        <w:jc w:val="both"/>
        <w:rPr>
          <w:rFonts w:ascii="Arial" w:hAnsi="Arial" w:cs="Arial"/>
          <w:i/>
          <w:sz w:val="20"/>
          <w:szCs w:val="20"/>
          <w:lang w:val="cs-CZ"/>
        </w:rPr>
      </w:pPr>
    </w:p>
    <w:p w:rsidR="001F53EC" w:rsidRPr="00B07775" w:rsidRDefault="007677FB"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i/>
          <w:sz w:val="20"/>
          <w:szCs w:val="20"/>
          <w:lang w:val="cs-CZ"/>
        </w:rPr>
        <w:t xml:space="preserve">Indikátor 07.41.00 je rozdělen na několik </w:t>
      </w:r>
      <w:proofErr w:type="spellStart"/>
      <w:r w:rsidRPr="00B07775">
        <w:rPr>
          <w:rFonts w:ascii="Arial" w:hAnsi="Arial" w:cs="Arial"/>
          <w:b/>
          <w:i/>
          <w:sz w:val="20"/>
          <w:szCs w:val="20"/>
          <w:lang w:val="cs-CZ"/>
        </w:rPr>
        <w:t>podindikátorů</w:t>
      </w:r>
      <w:proofErr w:type="spellEnd"/>
      <w:r w:rsidRPr="00B07775">
        <w:rPr>
          <w:rFonts w:ascii="Arial" w:hAnsi="Arial" w:cs="Arial"/>
          <w:i/>
          <w:sz w:val="20"/>
          <w:szCs w:val="20"/>
          <w:lang w:val="cs-CZ"/>
        </w:rPr>
        <w:t>, které je nutné sledovat pro statistické účely Evropské komise. Jedná</w:t>
      </w:r>
      <w:r w:rsidR="005D3F71" w:rsidRPr="00B07775">
        <w:rPr>
          <w:rFonts w:ascii="Arial" w:hAnsi="Arial" w:cs="Arial"/>
          <w:i/>
          <w:sz w:val="20"/>
          <w:szCs w:val="20"/>
          <w:lang w:val="cs-CZ"/>
        </w:rPr>
        <w:t xml:space="preserve"> se o následující skupiny </w:t>
      </w:r>
      <w:proofErr w:type="spellStart"/>
      <w:r w:rsidR="005D3F71" w:rsidRPr="00B07775">
        <w:rPr>
          <w:rFonts w:ascii="Arial" w:hAnsi="Arial" w:cs="Arial"/>
          <w:i/>
          <w:sz w:val="20"/>
          <w:szCs w:val="20"/>
          <w:lang w:val="cs-CZ"/>
        </w:rPr>
        <w:t>podinidkátorů</w:t>
      </w:r>
      <w:proofErr w:type="spellEnd"/>
      <w:r w:rsidR="005D3F71" w:rsidRPr="00B07775">
        <w:rPr>
          <w:rFonts w:ascii="Arial" w:hAnsi="Arial" w:cs="Arial"/>
          <w:i/>
          <w:sz w:val="20"/>
          <w:szCs w:val="20"/>
          <w:lang w:val="cs-CZ"/>
        </w:rPr>
        <w:t xml:space="preserve">: </w:t>
      </w:r>
    </w:p>
    <w:p w:rsidR="002D3B0F" w:rsidRDefault="002D3B0F" w:rsidP="005D3F71">
      <w:pPr>
        <w:autoSpaceDE w:val="0"/>
        <w:autoSpaceDN w:val="0"/>
        <w:adjustRightInd w:val="0"/>
        <w:spacing w:after="0" w:line="240" w:lineRule="auto"/>
        <w:jc w:val="both"/>
        <w:rPr>
          <w:rFonts w:ascii="Arial" w:hAnsi="Arial" w:cs="Arial"/>
          <w:b/>
          <w:bCs/>
          <w:color w:val="0070C0"/>
          <w:sz w:val="20"/>
          <w:szCs w:val="20"/>
          <w:lang w:val="cs-CZ"/>
        </w:rPr>
      </w:pPr>
    </w:p>
    <w:p w:rsidR="006C7AF8" w:rsidRDefault="006C7AF8"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Pr="00B07775"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161DDF">
        <w:trPr>
          <w:trHeight w:val="429"/>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lastRenderedPageBreak/>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07.41.01</w:t>
            </w:r>
          </w:p>
        </w:tc>
      </w:tr>
      <w:tr w:rsidR="00425FF7"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muži</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07.41.02</w:t>
            </w:r>
          </w:p>
        </w:tc>
      </w:tr>
      <w:tr w:rsidR="00425FF7"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ženy</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p w:rsidR="005D3F71" w:rsidRPr="00B07775" w:rsidRDefault="005D3F71"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I</w:t>
      </w:r>
      <w:r w:rsidR="007677FB" w:rsidRPr="00B07775">
        <w:rPr>
          <w:rFonts w:ascii="Arial" w:hAnsi="Arial" w:cs="Arial"/>
          <w:b/>
          <w:i/>
          <w:sz w:val="20"/>
          <w:szCs w:val="20"/>
          <w:lang w:val="cs-CZ"/>
        </w:rPr>
        <w:t>ndikátory 07.41.01 a 07.41.02</w:t>
      </w:r>
      <w:r w:rsidR="007677FB" w:rsidRPr="00B07775">
        <w:rPr>
          <w:rFonts w:ascii="Arial" w:hAnsi="Arial" w:cs="Arial"/>
          <w:i/>
          <w:sz w:val="20"/>
          <w:szCs w:val="20"/>
          <w:lang w:val="cs-CZ"/>
        </w:rPr>
        <w:t xml:space="preserve"> sledují členění podpořených osob na muže a ženy. </w:t>
      </w:r>
      <w:r w:rsidRPr="00B07775">
        <w:rPr>
          <w:rFonts w:ascii="Arial" w:hAnsi="Arial" w:cs="Arial"/>
          <w:i/>
          <w:sz w:val="20"/>
          <w:szCs w:val="20"/>
          <w:lang w:val="cs-CZ"/>
        </w:rPr>
        <w:t>Do popisu indikátorů opět uvedete informaci o tom, jakých klíčových aktivit se podpořené osoby účastnil</w:t>
      </w:r>
      <w:r w:rsidR="006C7AF8">
        <w:rPr>
          <w:rFonts w:ascii="Arial" w:hAnsi="Arial" w:cs="Arial"/>
          <w:i/>
          <w:sz w:val="20"/>
          <w:szCs w:val="20"/>
          <w:lang w:val="cs-CZ"/>
        </w:rPr>
        <w:t>y</w:t>
      </w:r>
      <w:r w:rsidRPr="00B07775">
        <w:rPr>
          <w:rFonts w:ascii="Arial" w:hAnsi="Arial" w:cs="Arial"/>
          <w:i/>
          <w:sz w:val="20"/>
          <w:szCs w:val="20"/>
          <w:lang w:val="cs-CZ"/>
        </w:rPr>
        <w:t>.</w:t>
      </w:r>
    </w:p>
    <w:p w:rsidR="00F166FC" w:rsidRPr="00B07775" w:rsidRDefault="00F166FC" w:rsidP="005D3F71">
      <w:pPr>
        <w:autoSpaceDE w:val="0"/>
        <w:autoSpaceDN w:val="0"/>
        <w:adjustRightInd w:val="0"/>
        <w:spacing w:after="0" w:line="240" w:lineRule="auto"/>
        <w:jc w:val="both"/>
        <w:rPr>
          <w:rFonts w:ascii="Arial" w:hAnsi="Arial" w:cs="Arial"/>
          <w:i/>
          <w:sz w:val="20"/>
          <w:szCs w:val="20"/>
          <w:lang w:val="cs-CZ"/>
        </w:rPr>
      </w:pPr>
    </w:p>
    <w:p w:rsidR="00F166FC" w:rsidRPr="00B07775" w:rsidRDefault="00F166FC" w:rsidP="00F166FC">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Popis</w:t>
      </w:r>
      <w:r w:rsidRPr="00B07775">
        <w:rPr>
          <w:rFonts w:ascii="Arial" w:hAnsi="Arial" w:cs="Arial"/>
          <w:i/>
          <w:sz w:val="20"/>
          <w:szCs w:val="20"/>
          <w:lang w:val="cs-CZ"/>
        </w:rPr>
        <w:t xml:space="preserve"> těchto indikátorů by měl obsahovat informaci o tom, kolik osob jste v aktuálním monitorovacím období podpořili a jakých klíčových akt</w:t>
      </w:r>
      <w:r w:rsidR="006C7AF8">
        <w:rPr>
          <w:rFonts w:ascii="Arial" w:hAnsi="Arial" w:cs="Arial"/>
          <w:i/>
          <w:sz w:val="20"/>
          <w:szCs w:val="20"/>
          <w:lang w:val="cs-CZ"/>
        </w:rPr>
        <w:t>ivit se podpořené osoby účastnily</w:t>
      </w:r>
      <w:r w:rsidR="00221E55">
        <w:rPr>
          <w:rFonts w:ascii="Arial" w:hAnsi="Arial" w:cs="Arial"/>
          <w:i/>
          <w:sz w:val="20"/>
          <w:szCs w:val="20"/>
          <w:lang w:val="cs-CZ"/>
        </w:rPr>
        <w:t xml:space="preserve"> – např.</w:t>
      </w:r>
      <w:r w:rsidRPr="00B07775">
        <w:rPr>
          <w:rFonts w:ascii="Arial" w:hAnsi="Arial" w:cs="Arial"/>
          <w:i/>
          <w:sz w:val="20"/>
          <w:szCs w:val="20"/>
          <w:lang w:val="cs-CZ"/>
        </w:rPr>
        <w:t xml:space="preserve"> můžete uvést konkrétní semináře, </w:t>
      </w:r>
      <w:proofErr w:type="spellStart"/>
      <w:r w:rsidRPr="00B07775">
        <w:rPr>
          <w:rFonts w:ascii="Arial" w:hAnsi="Arial" w:cs="Arial"/>
          <w:i/>
          <w:sz w:val="20"/>
          <w:szCs w:val="20"/>
          <w:lang w:val="cs-CZ"/>
        </w:rPr>
        <w:t>workshopy</w:t>
      </w:r>
      <w:proofErr w:type="spellEnd"/>
      <w:r w:rsidRPr="00B07775">
        <w:rPr>
          <w:rFonts w:ascii="Arial" w:hAnsi="Arial" w:cs="Arial"/>
          <w:i/>
          <w:sz w:val="20"/>
          <w:szCs w:val="20"/>
          <w:lang w:val="cs-CZ"/>
        </w:rPr>
        <w:t xml:space="preserve"> a další aktivity a termíny, ve kterých proběhly. </w:t>
      </w:r>
    </w:p>
    <w:p w:rsidR="005D3F71" w:rsidRPr="00B07775" w:rsidRDefault="005D3F71" w:rsidP="005D3F71">
      <w:pPr>
        <w:autoSpaceDE w:val="0"/>
        <w:autoSpaceDN w:val="0"/>
        <w:adjustRightInd w:val="0"/>
        <w:spacing w:after="0" w:line="240" w:lineRule="auto"/>
        <w:jc w:val="both"/>
        <w:rPr>
          <w:rFonts w:ascii="Arial" w:hAnsi="Arial" w:cs="Arial"/>
          <w:i/>
          <w:sz w:val="20"/>
          <w:szCs w:val="20"/>
          <w:lang w:val="cs-CZ"/>
        </w:rPr>
      </w:pPr>
    </w:p>
    <w:p w:rsidR="00425FF7" w:rsidRPr="00B07775" w:rsidRDefault="007677FB" w:rsidP="005D3F71">
      <w:pPr>
        <w:autoSpaceDE w:val="0"/>
        <w:autoSpaceDN w:val="0"/>
        <w:adjustRightInd w:val="0"/>
        <w:spacing w:after="0" w:line="240" w:lineRule="auto"/>
        <w:jc w:val="both"/>
        <w:rPr>
          <w:rFonts w:ascii="Arial" w:hAnsi="Arial" w:cs="Arial"/>
          <w:b/>
          <w:i/>
          <w:sz w:val="20"/>
          <w:szCs w:val="20"/>
          <w:lang w:val="cs-CZ"/>
        </w:rPr>
      </w:pPr>
      <w:r w:rsidRPr="00B07775">
        <w:rPr>
          <w:rFonts w:ascii="Arial" w:hAnsi="Arial" w:cs="Arial"/>
          <w:b/>
          <w:i/>
          <w:sz w:val="20"/>
          <w:szCs w:val="20"/>
          <w:lang w:val="cs-CZ"/>
        </w:rPr>
        <w:t xml:space="preserve">Součet těchto dvou indikátorů musí dát celkem hodnotu indikátoru 07.41.00. </w:t>
      </w:r>
    </w:p>
    <w:p w:rsidR="00F166FC" w:rsidRPr="00B07775" w:rsidRDefault="00F166FC" w:rsidP="005D3F71">
      <w:pPr>
        <w:autoSpaceDE w:val="0"/>
        <w:autoSpaceDN w:val="0"/>
        <w:adjustRightInd w:val="0"/>
        <w:spacing w:after="0" w:line="240" w:lineRule="auto"/>
        <w:jc w:val="both"/>
        <w:rPr>
          <w:rFonts w:ascii="Arial" w:hAnsi="Arial" w:cs="Arial"/>
          <w:b/>
          <w:i/>
          <w:sz w:val="20"/>
          <w:szCs w:val="20"/>
          <w:lang w:val="cs-CZ"/>
        </w:rPr>
      </w:pPr>
    </w:p>
    <w:p w:rsidR="00F166FC" w:rsidRPr="00B07775" w:rsidRDefault="00F166FC" w:rsidP="005D3F71">
      <w:pPr>
        <w:autoSpaceDE w:val="0"/>
        <w:autoSpaceDN w:val="0"/>
        <w:adjustRightInd w:val="0"/>
        <w:spacing w:after="0" w:line="240" w:lineRule="auto"/>
        <w:jc w:val="both"/>
        <w:rPr>
          <w:rFonts w:ascii="Arial" w:hAnsi="Arial" w:cs="Arial"/>
          <w:b/>
          <w:i/>
          <w:sz w:val="20"/>
          <w:szCs w:val="20"/>
          <w:lang w:val="cs-CZ"/>
        </w:rPr>
      </w:pPr>
    </w:p>
    <w:tbl>
      <w:tblPr>
        <w:tblW w:w="9461" w:type="dxa"/>
        <w:tblInd w:w="93" w:type="dxa"/>
        <w:tblLook w:val="04A0"/>
      </w:tblPr>
      <w:tblGrid>
        <w:gridCol w:w="2272"/>
        <w:gridCol w:w="7189"/>
      </w:tblGrid>
      <w:tr w:rsidR="005D3F71"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F71" w:rsidRPr="00B07775" w:rsidRDefault="005D3F71"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5D3F71" w:rsidRPr="00B07775" w:rsidRDefault="005D3F71"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07.41.04</w:t>
            </w:r>
          </w:p>
        </w:tc>
      </w:tr>
      <w:tr w:rsidR="005D3F71" w:rsidRPr="00B07775"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5D3F71" w:rsidRPr="00B07775" w:rsidRDefault="005D3F71"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5D3F71" w:rsidRPr="00B07775" w:rsidRDefault="005D3F71"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zaměstnaní</w:t>
            </w:r>
          </w:p>
        </w:tc>
      </w:tr>
    </w:tbl>
    <w:p w:rsidR="007677FB" w:rsidRPr="00B07775" w:rsidRDefault="007677FB"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07.41.05</w:t>
            </w:r>
          </w:p>
        </w:tc>
      </w:tr>
      <w:tr w:rsidR="00425FF7"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OSVČ</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07.41.06</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dlouhodobě nezaměstnaní</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07.41.07</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nezaměstnaní celkem</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5D3F71"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F71" w:rsidRPr="00B07775" w:rsidRDefault="005D3F71"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5D3F71" w:rsidRPr="00B07775" w:rsidRDefault="005D3F71"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07.41.08</w:t>
            </w:r>
          </w:p>
        </w:tc>
      </w:tr>
      <w:tr w:rsidR="005D3F71" w:rsidRPr="0049500A"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5D3F71" w:rsidRPr="00B07775" w:rsidRDefault="005D3F71"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5D3F71" w:rsidRPr="00B07775" w:rsidRDefault="005D3F71"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neaktivní osoby celkem</w:t>
            </w:r>
          </w:p>
        </w:tc>
      </w:tr>
    </w:tbl>
    <w:p w:rsidR="005D3F71" w:rsidRPr="00B07775" w:rsidRDefault="005D3F71"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07.41.09</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neaktivní osoby ve vzdělávání či odborné přípravě (žáci, student a učni)</w:t>
            </w:r>
          </w:p>
        </w:tc>
      </w:tr>
    </w:tbl>
    <w:p w:rsidR="00425FF7" w:rsidRPr="00B07775" w:rsidRDefault="00425FF7" w:rsidP="005D3F71">
      <w:pPr>
        <w:autoSpaceDE w:val="0"/>
        <w:autoSpaceDN w:val="0"/>
        <w:adjustRightInd w:val="0"/>
        <w:spacing w:after="0" w:line="240" w:lineRule="auto"/>
        <w:jc w:val="both"/>
        <w:rPr>
          <w:rFonts w:ascii="Arial" w:hAnsi="Arial" w:cs="Arial"/>
          <w:b/>
          <w:bCs/>
          <w:i/>
          <w:color w:val="0070C0"/>
          <w:sz w:val="20"/>
          <w:szCs w:val="20"/>
          <w:lang w:val="cs-CZ"/>
        </w:rPr>
      </w:pPr>
    </w:p>
    <w:p w:rsidR="005D3F71" w:rsidRPr="00B07775" w:rsidRDefault="005D3F71"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Indikátory 07.41.04 až 07.41.09</w:t>
      </w:r>
      <w:r w:rsidRPr="00B07775">
        <w:rPr>
          <w:rFonts w:ascii="Arial" w:hAnsi="Arial" w:cs="Arial"/>
          <w:i/>
          <w:sz w:val="20"/>
          <w:szCs w:val="20"/>
          <w:lang w:val="cs-CZ"/>
        </w:rPr>
        <w:t xml:space="preserve"> sledují členění podpořených osob podle zařazení na trhu práce. V rámci těchto indikátorů je potřeba sledovat, zda jsou podpořené osoby zaměstnané, nezaměstnané, OSVČ či neaktivní. Všechny tyto indikátory jsou pro příjemce relevantní. Pokud některý z nich nejste schopni sledovat (evidence není </w:t>
      </w:r>
      <w:r w:rsidRPr="00B07775">
        <w:rPr>
          <w:rFonts w:ascii="Arial" w:hAnsi="Arial" w:cs="Arial"/>
          <w:bCs/>
          <w:i/>
          <w:sz w:val="20"/>
          <w:szCs w:val="20"/>
          <w:lang w:val="cs-CZ"/>
        </w:rPr>
        <w:t xml:space="preserve">možná, účelná nebo kde by přinesla neúměrně vysoké náklady) uveďte do hodnoty vlastní kvalifikovaný odhad. </w:t>
      </w:r>
    </w:p>
    <w:p w:rsidR="005D3F71" w:rsidRPr="00B07775" w:rsidRDefault="005D3F71" w:rsidP="005D3F71">
      <w:pPr>
        <w:autoSpaceDE w:val="0"/>
        <w:autoSpaceDN w:val="0"/>
        <w:adjustRightInd w:val="0"/>
        <w:spacing w:after="0" w:line="240" w:lineRule="auto"/>
        <w:jc w:val="both"/>
        <w:rPr>
          <w:rFonts w:ascii="Arial" w:hAnsi="Arial" w:cs="Arial"/>
          <w:i/>
          <w:sz w:val="20"/>
          <w:szCs w:val="20"/>
          <w:lang w:val="cs-CZ"/>
        </w:rPr>
      </w:pPr>
    </w:p>
    <w:p w:rsidR="005D3F71" w:rsidRPr="00B07775" w:rsidRDefault="005D3F71" w:rsidP="005D3F71">
      <w:pPr>
        <w:autoSpaceDE w:val="0"/>
        <w:autoSpaceDN w:val="0"/>
        <w:adjustRightInd w:val="0"/>
        <w:spacing w:after="0" w:line="240" w:lineRule="auto"/>
        <w:jc w:val="both"/>
        <w:rPr>
          <w:rFonts w:ascii="Arial" w:hAnsi="Arial" w:cs="Arial"/>
          <w:b/>
          <w:i/>
          <w:sz w:val="20"/>
          <w:szCs w:val="20"/>
          <w:lang w:val="cs-CZ"/>
        </w:rPr>
      </w:pPr>
      <w:r w:rsidRPr="00B07775">
        <w:rPr>
          <w:rFonts w:ascii="Arial" w:hAnsi="Arial" w:cs="Arial"/>
          <w:b/>
          <w:i/>
          <w:sz w:val="20"/>
          <w:szCs w:val="20"/>
          <w:lang w:val="cs-CZ"/>
        </w:rPr>
        <w:t xml:space="preserve">Součet indikátorů 07.41.04, 07.41.05, 07.41.07 a  07.41.08 musí dát celkem hodnotu indikátoru 07.41.00. </w:t>
      </w:r>
    </w:p>
    <w:p w:rsidR="005D3F71" w:rsidRPr="00B07775" w:rsidRDefault="005D3F71" w:rsidP="005D3F71">
      <w:pPr>
        <w:autoSpaceDE w:val="0"/>
        <w:autoSpaceDN w:val="0"/>
        <w:adjustRightInd w:val="0"/>
        <w:spacing w:after="0" w:line="240" w:lineRule="auto"/>
        <w:jc w:val="both"/>
        <w:rPr>
          <w:rFonts w:ascii="Arial" w:hAnsi="Arial" w:cs="Arial"/>
          <w:b/>
          <w:bCs/>
          <w:color w:val="0070C0"/>
          <w:sz w:val="20"/>
          <w:szCs w:val="20"/>
          <w:lang w:val="cs-CZ"/>
        </w:rPr>
      </w:pPr>
    </w:p>
    <w:p w:rsidR="00425FF7"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Pr="00B07775"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lastRenderedPageBreak/>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07.41.10</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klienti služeb</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07.41.11</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klienti služeb - muži</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07.41.12</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klienti služeb - ženy</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p w:rsidR="002D3B0F" w:rsidRPr="00B07775" w:rsidRDefault="009942CA"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 xml:space="preserve">Indikátor 07.41.10 a jeho </w:t>
      </w:r>
      <w:proofErr w:type="spellStart"/>
      <w:r w:rsidRPr="00B07775">
        <w:rPr>
          <w:rFonts w:ascii="Arial" w:hAnsi="Arial" w:cs="Arial"/>
          <w:b/>
          <w:i/>
          <w:sz w:val="20"/>
          <w:szCs w:val="20"/>
          <w:lang w:val="cs-CZ"/>
        </w:rPr>
        <w:t>podinikátory</w:t>
      </w:r>
      <w:proofErr w:type="spellEnd"/>
      <w:r w:rsidRPr="00B07775">
        <w:rPr>
          <w:rFonts w:ascii="Arial" w:hAnsi="Arial" w:cs="Arial"/>
          <w:b/>
          <w:i/>
          <w:sz w:val="20"/>
          <w:szCs w:val="20"/>
          <w:lang w:val="cs-CZ"/>
        </w:rPr>
        <w:t xml:space="preserve"> 07.41.11 a 07.41.12 </w:t>
      </w:r>
      <w:r w:rsidRPr="00B07775">
        <w:rPr>
          <w:rFonts w:ascii="Arial" w:hAnsi="Arial" w:cs="Arial"/>
          <w:i/>
          <w:sz w:val="20"/>
          <w:szCs w:val="20"/>
          <w:lang w:val="cs-CZ"/>
        </w:rPr>
        <w:t xml:space="preserve">sledují zda jsou podpořené osoby klienti služeb. Za klienta služeb se považuje osoba, </w:t>
      </w:r>
      <w:r w:rsidR="002D3B0F" w:rsidRPr="00B07775">
        <w:rPr>
          <w:rFonts w:ascii="Arial" w:hAnsi="Arial" w:cs="Arial"/>
          <w:i/>
          <w:sz w:val="20"/>
          <w:szCs w:val="20"/>
          <w:lang w:val="cs-CZ"/>
        </w:rPr>
        <w:t>které v rámci podpory z OP byla poskytnuta služba zlepšující její postavení na trhu práce (např.: služby</w:t>
      </w:r>
      <w:r w:rsidRPr="00B07775">
        <w:rPr>
          <w:rFonts w:ascii="Arial" w:hAnsi="Arial" w:cs="Arial"/>
          <w:i/>
          <w:sz w:val="20"/>
          <w:szCs w:val="20"/>
          <w:lang w:val="cs-CZ"/>
        </w:rPr>
        <w:t xml:space="preserve"> </w:t>
      </w:r>
      <w:r w:rsidR="002D3B0F" w:rsidRPr="00B07775">
        <w:rPr>
          <w:rFonts w:ascii="Arial" w:hAnsi="Arial" w:cs="Arial"/>
          <w:i/>
          <w:sz w:val="20"/>
          <w:szCs w:val="20"/>
          <w:lang w:val="cs-CZ"/>
        </w:rPr>
        <w:t>poskytované prostřednictvím úřadů práce nebo organizací poskytujících sociální služby). Klienty služeb mohou být například:</w:t>
      </w:r>
      <w:r w:rsidRPr="00B07775">
        <w:rPr>
          <w:rFonts w:ascii="Arial" w:hAnsi="Arial" w:cs="Arial"/>
          <w:i/>
          <w:sz w:val="20"/>
          <w:szCs w:val="20"/>
          <w:lang w:val="cs-CZ"/>
        </w:rPr>
        <w:t xml:space="preserve"> </w:t>
      </w:r>
      <w:r w:rsidR="002D3B0F" w:rsidRPr="00B07775">
        <w:rPr>
          <w:rFonts w:ascii="Arial" w:hAnsi="Arial" w:cs="Arial"/>
          <w:i/>
          <w:sz w:val="20"/>
          <w:szCs w:val="20"/>
          <w:lang w:val="cs-CZ"/>
        </w:rPr>
        <w:t xml:space="preserve">zaměstnanci, </w:t>
      </w:r>
      <w:proofErr w:type="spellStart"/>
      <w:r w:rsidR="002D3B0F" w:rsidRPr="00B07775">
        <w:rPr>
          <w:rFonts w:ascii="Arial" w:hAnsi="Arial" w:cs="Arial"/>
          <w:i/>
          <w:sz w:val="20"/>
          <w:szCs w:val="20"/>
          <w:lang w:val="cs-CZ"/>
        </w:rPr>
        <w:t>sebezaměstnaní</w:t>
      </w:r>
      <w:proofErr w:type="spellEnd"/>
      <w:r w:rsidR="002D3B0F" w:rsidRPr="00B07775">
        <w:rPr>
          <w:rFonts w:ascii="Arial" w:hAnsi="Arial" w:cs="Arial"/>
          <w:i/>
          <w:sz w:val="20"/>
          <w:szCs w:val="20"/>
          <w:lang w:val="cs-CZ"/>
        </w:rPr>
        <w:t>, uchazeči a zájemci o zaměstnání, zdravotně postižení, osoby bez přístřeší, příslušníci etnických</w:t>
      </w:r>
      <w:r w:rsidRPr="00B07775">
        <w:rPr>
          <w:rFonts w:ascii="Arial" w:hAnsi="Arial" w:cs="Arial"/>
          <w:i/>
          <w:sz w:val="20"/>
          <w:szCs w:val="20"/>
          <w:lang w:val="cs-CZ"/>
        </w:rPr>
        <w:t xml:space="preserve"> </w:t>
      </w:r>
      <w:r w:rsidR="002D3B0F" w:rsidRPr="00B07775">
        <w:rPr>
          <w:rFonts w:ascii="Arial" w:hAnsi="Arial" w:cs="Arial"/>
          <w:i/>
          <w:sz w:val="20"/>
          <w:szCs w:val="20"/>
          <w:lang w:val="cs-CZ"/>
        </w:rPr>
        <w:t>minorit atd.</w:t>
      </w:r>
    </w:p>
    <w:p w:rsidR="009942CA" w:rsidRPr="00B07775" w:rsidRDefault="009942CA" w:rsidP="005D3F71">
      <w:pPr>
        <w:autoSpaceDE w:val="0"/>
        <w:autoSpaceDN w:val="0"/>
        <w:adjustRightInd w:val="0"/>
        <w:spacing w:after="0" w:line="240" w:lineRule="auto"/>
        <w:jc w:val="both"/>
        <w:rPr>
          <w:rFonts w:ascii="Arial" w:hAnsi="Arial" w:cs="Arial"/>
          <w:i/>
          <w:sz w:val="20"/>
          <w:szCs w:val="20"/>
          <w:lang w:val="cs-CZ"/>
        </w:rPr>
      </w:pPr>
    </w:p>
    <w:p w:rsidR="009942CA" w:rsidRPr="00B07775" w:rsidRDefault="009942CA" w:rsidP="005D3F71">
      <w:pPr>
        <w:autoSpaceDE w:val="0"/>
        <w:autoSpaceDN w:val="0"/>
        <w:adjustRightInd w:val="0"/>
        <w:spacing w:after="0" w:line="240" w:lineRule="auto"/>
        <w:jc w:val="both"/>
        <w:rPr>
          <w:rFonts w:ascii="Arial" w:hAnsi="Arial" w:cs="Arial"/>
          <w:i/>
          <w:sz w:val="20"/>
          <w:szCs w:val="20"/>
          <w:lang w:val="cs-CZ"/>
        </w:rPr>
      </w:pPr>
      <w:proofErr w:type="spellStart"/>
      <w:r w:rsidRPr="00B07775">
        <w:rPr>
          <w:rFonts w:ascii="Arial" w:hAnsi="Arial" w:cs="Arial"/>
          <w:i/>
          <w:sz w:val="20"/>
          <w:szCs w:val="20"/>
          <w:lang w:val="cs-CZ"/>
        </w:rPr>
        <w:t>Podinidikátory</w:t>
      </w:r>
      <w:proofErr w:type="spellEnd"/>
      <w:r w:rsidRPr="00B07775">
        <w:rPr>
          <w:rFonts w:ascii="Arial" w:hAnsi="Arial" w:cs="Arial"/>
          <w:i/>
          <w:sz w:val="20"/>
          <w:szCs w:val="20"/>
          <w:lang w:val="cs-CZ"/>
        </w:rPr>
        <w:t xml:space="preserve"> </w:t>
      </w:r>
      <w:r w:rsidRPr="00B07775">
        <w:rPr>
          <w:rFonts w:ascii="Arial" w:hAnsi="Arial" w:cs="Arial"/>
          <w:b/>
          <w:i/>
          <w:sz w:val="20"/>
          <w:szCs w:val="20"/>
          <w:lang w:val="cs-CZ"/>
        </w:rPr>
        <w:t xml:space="preserve">07.41.11 a 07.41.12 </w:t>
      </w:r>
      <w:r w:rsidRPr="00B07775">
        <w:rPr>
          <w:rFonts w:ascii="Arial" w:hAnsi="Arial" w:cs="Arial"/>
          <w:i/>
          <w:sz w:val="20"/>
          <w:szCs w:val="20"/>
          <w:lang w:val="cs-CZ"/>
        </w:rPr>
        <w:t xml:space="preserve">pak sledují členění klientů služeb na muže a ženy. Opět se jedná o relevantní indikátory, které je potřeba sledovat, nebo použít kvalifikovaný odhad. </w:t>
      </w:r>
      <w:r w:rsidRPr="00B07775">
        <w:rPr>
          <w:rFonts w:ascii="Arial" w:hAnsi="Arial" w:cs="Arial"/>
          <w:b/>
          <w:i/>
          <w:sz w:val="20"/>
          <w:szCs w:val="20"/>
          <w:lang w:val="cs-CZ"/>
        </w:rPr>
        <w:t>Součet indikátorů</w:t>
      </w:r>
      <w:r w:rsidRPr="00B07775">
        <w:rPr>
          <w:rFonts w:ascii="Arial" w:hAnsi="Arial" w:cs="Arial"/>
          <w:i/>
          <w:sz w:val="20"/>
          <w:szCs w:val="20"/>
          <w:lang w:val="cs-CZ"/>
        </w:rPr>
        <w:t xml:space="preserve"> </w:t>
      </w:r>
      <w:r w:rsidRPr="00B07775">
        <w:rPr>
          <w:rFonts w:ascii="Arial" w:hAnsi="Arial" w:cs="Arial"/>
          <w:b/>
          <w:i/>
          <w:sz w:val="20"/>
          <w:szCs w:val="20"/>
          <w:lang w:val="cs-CZ"/>
        </w:rPr>
        <w:t>07.41.11 a 07.41.12 musí být roven indikátoru 07.41.10.</w:t>
      </w:r>
    </w:p>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AF4F25"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07.41.20</w:t>
            </w:r>
          </w:p>
        </w:tc>
      </w:tr>
      <w:tr w:rsidR="00AF4F25" w:rsidRPr="0049500A"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poskytovatelé služeb</w:t>
            </w:r>
          </w:p>
        </w:tc>
      </w:tr>
    </w:tbl>
    <w:p w:rsidR="00AF4F25" w:rsidRPr="00B07775" w:rsidRDefault="00AF4F25" w:rsidP="00AF4F25">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AF4F25"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07.41.21</w:t>
            </w:r>
          </w:p>
        </w:tc>
      </w:tr>
      <w:tr w:rsidR="00AF4F25" w:rsidRPr="0049500A"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poskytovatelé služeb - muži</w:t>
            </w:r>
          </w:p>
        </w:tc>
      </w:tr>
    </w:tbl>
    <w:p w:rsidR="00AF4F25" w:rsidRPr="00B07775" w:rsidRDefault="00AF4F25" w:rsidP="00AF4F25">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AF4F25"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07.41.22</w:t>
            </w:r>
          </w:p>
        </w:tc>
      </w:tr>
      <w:tr w:rsidR="00AF4F25" w:rsidRPr="0049500A"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AF4F25" w:rsidRPr="00B07775" w:rsidRDefault="00AF4F25" w:rsidP="003F34B7">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poskytovatelé služeb - ženy</w:t>
            </w:r>
          </w:p>
        </w:tc>
      </w:tr>
    </w:tbl>
    <w:p w:rsidR="00AF4F25" w:rsidRPr="00B07775" w:rsidRDefault="00AF4F25" w:rsidP="00AF4F25">
      <w:pPr>
        <w:autoSpaceDE w:val="0"/>
        <w:autoSpaceDN w:val="0"/>
        <w:adjustRightInd w:val="0"/>
        <w:spacing w:after="0" w:line="240" w:lineRule="auto"/>
        <w:jc w:val="both"/>
        <w:rPr>
          <w:rFonts w:ascii="Arial" w:hAnsi="Arial" w:cs="Arial"/>
          <w:b/>
          <w:bCs/>
          <w:color w:val="0070C0"/>
          <w:sz w:val="20"/>
          <w:szCs w:val="20"/>
          <w:lang w:val="cs-CZ"/>
        </w:rPr>
      </w:pPr>
    </w:p>
    <w:p w:rsidR="009942CA" w:rsidRPr="00B07775" w:rsidRDefault="009942CA" w:rsidP="009942CA">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 xml:space="preserve">Indikátor 07.41.20 a jeho </w:t>
      </w:r>
      <w:proofErr w:type="spellStart"/>
      <w:r w:rsidRPr="00B07775">
        <w:rPr>
          <w:rFonts w:ascii="Arial" w:hAnsi="Arial" w:cs="Arial"/>
          <w:b/>
          <w:i/>
          <w:sz w:val="20"/>
          <w:szCs w:val="20"/>
          <w:lang w:val="cs-CZ"/>
        </w:rPr>
        <w:t>podinikátory</w:t>
      </w:r>
      <w:proofErr w:type="spellEnd"/>
      <w:r w:rsidRPr="00B07775">
        <w:rPr>
          <w:rFonts w:ascii="Arial" w:hAnsi="Arial" w:cs="Arial"/>
          <w:b/>
          <w:i/>
          <w:sz w:val="20"/>
          <w:szCs w:val="20"/>
          <w:lang w:val="cs-CZ"/>
        </w:rPr>
        <w:t xml:space="preserve"> 07.41.21 a 07.41.22 </w:t>
      </w:r>
      <w:r w:rsidRPr="00B07775">
        <w:rPr>
          <w:rFonts w:ascii="Arial" w:hAnsi="Arial" w:cs="Arial"/>
          <w:i/>
          <w:sz w:val="20"/>
          <w:szCs w:val="20"/>
          <w:lang w:val="cs-CZ"/>
        </w:rPr>
        <w:t>sledují zda jsou podpořené osoby poskytovatelé služeb. Za poskytovatele služeb se považuje osoba která služby poskytuje nebo podporuje jejich poskytování. Tyto osoby jsou podporovány v rámci rozvoje příslušného systému s cílem rozvinout poskytované služby klientům nebo podpořit jejich kvalitní poskytování. Jedná se tedy o osoby, které jsou podpořeny nikoli proto, aby zlepšily své postavení na trhu práce, ale aby zlepšily kvalitu poskytovaných služeb, rozšířily jejich spektrum a zajistily zvýšení jejich objemu. Jedná se například o pracovníky služeb zaměstnanosti, pracovníky organizací zajišťujících služby v oblasti trhu práce, sociálních služeb a pracovníky státní správy obecně. Pracovníky podporující poskytování služeb jsou například pracovníci ministerstev, územní samosprávy, organizací sociálních partnerů apod.</w:t>
      </w:r>
    </w:p>
    <w:p w:rsidR="009942CA" w:rsidRPr="00B07775" w:rsidRDefault="009942CA" w:rsidP="009942CA">
      <w:pPr>
        <w:autoSpaceDE w:val="0"/>
        <w:autoSpaceDN w:val="0"/>
        <w:adjustRightInd w:val="0"/>
        <w:spacing w:after="0" w:line="240" w:lineRule="auto"/>
        <w:jc w:val="both"/>
        <w:rPr>
          <w:rFonts w:ascii="Arial" w:hAnsi="Arial" w:cs="Arial"/>
          <w:i/>
          <w:sz w:val="20"/>
          <w:szCs w:val="20"/>
          <w:lang w:val="cs-CZ"/>
        </w:rPr>
      </w:pPr>
    </w:p>
    <w:p w:rsidR="009942CA" w:rsidRPr="00B07775" w:rsidRDefault="009942CA" w:rsidP="009942CA">
      <w:pPr>
        <w:autoSpaceDE w:val="0"/>
        <w:autoSpaceDN w:val="0"/>
        <w:adjustRightInd w:val="0"/>
        <w:spacing w:after="0" w:line="240" w:lineRule="auto"/>
        <w:jc w:val="both"/>
        <w:rPr>
          <w:rFonts w:ascii="Arial" w:hAnsi="Arial" w:cs="Arial"/>
          <w:b/>
          <w:i/>
          <w:sz w:val="20"/>
          <w:szCs w:val="20"/>
          <w:lang w:val="cs-CZ"/>
        </w:rPr>
      </w:pPr>
      <w:proofErr w:type="spellStart"/>
      <w:r w:rsidRPr="00B07775">
        <w:rPr>
          <w:rFonts w:ascii="Arial" w:hAnsi="Arial" w:cs="Arial"/>
          <w:i/>
          <w:sz w:val="20"/>
          <w:szCs w:val="20"/>
          <w:lang w:val="cs-CZ"/>
        </w:rPr>
        <w:t>Podinidikátory</w:t>
      </w:r>
      <w:proofErr w:type="spellEnd"/>
      <w:r w:rsidRPr="00B07775">
        <w:rPr>
          <w:rFonts w:ascii="Arial" w:hAnsi="Arial" w:cs="Arial"/>
          <w:i/>
          <w:sz w:val="20"/>
          <w:szCs w:val="20"/>
          <w:lang w:val="cs-CZ"/>
        </w:rPr>
        <w:t xml:space="preserve"> </w:t>
      </w:r>
      <w:r w:rsidRPr="00B07775">
        <w:rPr>
          <w:rFonts w:ascii="Arial" w:hAnsi="Arial" w:cs="Arial"/>
          <w:b/>
          <w:i/>
          <w:sz w:val="20"/>
          <w:szCs w:val="20"/>
          <w:lang w:val="cs-CZ"/>
        </w:rPr>
        <w:t xml:space="preserve">07.41.21 a 07.41.22 </w:t>
      </w:r>
      <w:r w:rsidRPr="00B07775">
        <w:rPr>
          <w:rFonts w:ascii="Arial" w:hAnsi="Arial" w:cs="Arial"/>
          <w:i/>
          <w:sz w:val="20"/>
          <w:szCs w:val="20"/>
          <w:lang w:val="cs-CZ"/>
        </w:rPr>
        <w:t xml:space="preserve">pak sledují členění poskytovatelů služeb na muže a ženy. Opět se jedná o relevantní indikátory, které je potřeba sledovat, nebo použít kvalifikovaný odhad. </w:t>
      </w:r>
      <w:r w:rsidRPr="00B07775">
        <w:rPr>
          <w:rFonts w:ascii="Arial" w:hAnsi="Arial" w:cs="Arial"/>
          <w:b/>
          <w:i/>
          <w:sz w:val="20"/>
          <w:szCs w:val="20"/>
          <w:lang w:val="cs-CZ"/>
        </w:rPr>
        <w:t>Součet indikátorů 07.41.21 a 07.41.22 musí být roven indikátoru 07.41.10.</w:t>
      </w:r>
    </w:p>
    <w:p w:rsidR="009942CA" w:rsidRPr="00B07775" w:rsidRDefault="009942CA" w:rsidP="009942CA">
      <w:pPr>
        <w:autoSpaceDE w:val="0"/>
        <w:autoSpaceDN w:val="0"/>
        <w:adjustRightInd w:val="0"/>
        <w:spacing w:after="0" w:line="240" w:lineRule="auto"/>
        <w:jc w:val="both"/>
        <w:rPr>
          <w:rFonts w:ascii="Arial" w:hAnsi="Arial" w:cs="Arial"/>
          <w:b/>
          <w:i/>
          <w:sz w:val="20"/>
          <w:szCs w:val="20"/>
          <w:lang w:val="cs-CZ"/>
        </w:rPr>
      </w:pPr>
    </w:p>
    <w:p w:rsidR="009942CA" w:rsidRPr="00B07775" w:rsidRDefault="009942CA" w:rsidP="009942CA">
      <w:pPr>
        <w:autoSpaceDE w:val="0"/>
        <w:autoSpaceDN w:val="0"/>
        <w:adjustRightInd w:val="0"/>
        <w:spacing w:after="0" w:line="240" w:lineRule="auto"/>
        <w:jc w:val="both"/>
        <w:rPr>
          <w:rFonts w:ascii="Arial" w:hAnsi="Arial" w:cs="Arial"/>
          <w:b/>
          <w:i/>
          <w:sz w:val="20"/>
          <w:szCs w:val="20"/>
          <w:lang w:val="cs-CZ"/>
        </w:rPr>
      </w:pPr>
      <w:r w:rsidRPr="00B07775">
        <w:rPr>
          <w:rFonts w:ascii="Arial" w:hAnsi="Arial" w:cs="Arial"/>
          <w:b/>
          <w:i/>
          <w:sz w:val="20"/>
          <w:szCs w:val="20"/>
          <w:lang w:val="cs-CZ"/>
        </w:rPr>
        <w:t xml:space="preserve">Součet indikátorů 07.41.10 a 07.41.20 musí být ve většině případů roven indikátoru 07.41.00. V případě, že podpořená osoba byla do projektu zapojena jako klient služeb a později se stala poskytovatelem služeb je možné, aby byl součet těchto </w:t>
      </w:r>
      <w:proofErr w:type="spellStart"/>
      <w:r w:rsidRPr="00B07775">
        <w:rPr>
          <w:rFonts w:ascii="Arial" w:hAnsi="Arial" w:cs="Arial"/>
          <w:b/>
          <w:i/>
          <w:sz w:val="20"/>
          <w:szCs w:val="20"/>
          <w:lang w:val="cs-CZ"/>
        </w:rPr>
        <w:t>podinidkátorů</w:t>
      </w:r>
      <w:proofErr w:type="spellEnd"/>
      <w:r w:rsidRPr="00B07775">
        <w:rPr>
          <w:rFonts w:ascii="Arial" w:hAnsi="Arial" w:cs="Arial"/>
          <w:b/>
          <w:i/>
          <w:sz w:val="20"/>
          <w:szCs w:val="20"/>
          <w:lang w:val="cs-CZ"/>
        </w:rPr>
        <w:t xml:space="preserve"> vyšší než indikátor 07.41.00.</w:t>
      </w:r>
    </w:p>
    <w:p w:rsidR="009942CA" w:rsidRPr="00B07775" w:rsidRDefault="009942CA" w:rsidP="009942CA">
      <w:pPr>
        <w:autoSpaceDE w:val="0"/>
        <w:autoSpaceDN w:val="0"/>
        <w:adjustRightInd w:val="0"/>
        <w:spacing w:after="0" w:line="240" w:lineRule="auto"/>
        <w:jc w:val="both"/>
        <w:rPr>
          <w:rFonts w:ascii="Arial" w:hAnsi="Arial" w:cs="Arial"/>
          <w:i/>
          <w:sz w:val="20"/>
          <w:szCs w:val="20"/>
          <w:lang w:val="cs-CZ"/>
        </w:rPr>
      </w:pPr>
    </w:p>
    <w:p w:rsidR="00AF4F25" w:rsidRDefault="00AF4F25"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lastRenderedPageBreak/>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07.41.18</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mladí lidé 15-24 let</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07.41.19</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starší pracovníci 55-64 let</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p w:rsidR="00032CDF" w:rsidRPr="00B07775" w:rsidRDefault="00032CDF" w:rsidP="00032CDF">
      <w:pPr>
        <w:autoSpaceDE w:val="0"/>
        <w:autoSpaceDN w:val="0"/>
        <w:adjustRightInd w:val="0"/>
        <w:spacing w:after="0" w:line="240" w:lineRule="auto"/>
        <w:jc w:val="both"/>
        <w:rPr>
          <w:rFonts w:ascii="Arial" w:hAnsi="Arial" w:cs="Arial"/>
          <w:bCs/>
          <w:i/>
          <w:sz w:val="20"/>
          <w:szCs w:val="20"/>
          <w:lang w:val="cs-CZ"/>
        </w:rPr>
      </w:pPr>
      <w:r w:rsidRPr="00B07775">
        <w:rPr>
          <w:rFonts w:ascii="Arial" w:hAnsi="Arial" w:cs="Arial"/>
          <w:b/>
          <w:i/>
          <w:sz w:val="20"/>
          <w:szCs w:val="20"/>
          <w:lang w:val="cs-CZ"/>
        </w:rPr>
        <w:t>Indikátory 07.41.18 a 07.41.19</w:t>
      </w:r>
      <w:r w:rsidRPr="00B07775">
        <w:rPr>
          <w:rFonts w:ascii="Arial" w:hAnsi="Arial" w:cs="Arial"/>
          <w:i/>
          <w:sz w:val="20"/>
          <w:szCs w:val="20"/>
          <w:lang w:val="cs-CZ"/>
        </w:rPr>
        <w:t xml:space="preserve"> sledují členění podpořených osob podle věku. Sledují se pouze podpořené osoby ve věku od 15-24 let a starší pracovníci od 55-64 let. Tyto indikátory jsou pro příjemce relevantní. Pokud některý z nich nejste schopni sledovat (evidence není </w:t>
      </w:r>
      <w:r w:rsidRPr="00B07775">
        <w:rPr>
          <w:rFonts w:ascii="Arial" w:hAnsi="Arial" w:cs="Arial"/>
          <w:bCs/>
          <w:i/>
          <w:sz w:val="20"/>
          <w:szCs w:val="20"/>
          <w:lang w:val="cs-CZ"/>
        </w:rPr>
        <w:t xml:space="preserve">možná, účelná nebo kde by přinesla neúměrně vysoké náklady) uveďte do hodnoty vlastní kvalifikovaný odhad. V případě, že v projektu nebyly podpořeny osoby ani z jedné </w:t>
      </w:r>
      <w:r w:rsidR="006C7AF8">
        <w:rPr>
          <w:rFonts w:ascii="Arial" w:hAnsi="Arial" w:cs="Arial"/>
          <w:bCs/>
          <w:i/>
          <w:sz w:val="20"/>
          <w:szCs w:val="20"/>
          <w:lang w:val="cs-CZ"/>
        </w:rPr>
        <w:t>uvedených věkových skupin</w:t>
      </w:r>
      <w:r w:rsidRPr="00B07775">
        <w:rPr>
          <w:rFonts w:ascii="Arial" w:hAnsi="Arial" w:cs="Arial"/>
          <w:bCs/>
          <w:i/>
          <w:sz w:val="20"/>
          <w:szCs w:val="20"/>
          <w:lang w:val="cs-CZ"/>
        </w:rPr>
        <w:t>, uveďte do popisu, že do projektu nebyla zapojena žádná osoba ve věku 15-24 / 55-64 let.</w:t>
      </w:r>
    </w:p>
    <w:p w:rsidR="00032CDF" w:rsidRPr="00B07775" w:rsidRDefault="00032CDF" w:rsidP="00032CDF">
      <w:pPr>
        <w:autoSpaceDE w:val="0"/>
        <w:autoSpaceDN w:val="0"/>
        <w:adjustRightInd w:val="0"/>
        <w:spacing w:after="0" w:line="240" w:lineRule="auto"/>
        <w:jc w:val="both"/>
        <w:rPr>
          <w:rFonts w:ascii="Arial" w:hAnsi="Arial" w:cs="Arial"/>
          <w:bCs/>
          <w:i/>
          <w:sz w:val="20"/>
          <w:szCs w:val="20"/>
          <w:lang w:val="cs-CZ"/>
        </w:rPr>
      </w:pPr>
    </w:p>
    <w:p w:rsidR="00032CDF" w:rsidRPr="00B07775" w:rsidRDefault="00032CDF" w:rsidP="00032CDF">
      <w:pPr>
        <w:autoSpaceDE w:val="0"/>
        <w:autoSpaceDN w:val="0"/>
        <w:adjustRightInd w:val="0"/>
        <w:spacing w:after="0" w:line="240" w:lineRule="auto"/>
        <w:jc w:val="both"/>
        <w:rPr>
          <w:rFonts w:ascii="Arial" w:hAnsi="Arial" w:cs="Arial"/>
          <w:b/>
          <w:i/>
          <w:sz w:val="20"/>
          <w:szCs w:val="20"/>
          <w:lang w:val="cs-CZ"/>
        </w:rPr>
      </w:pPr>
      <w:r w:rsidRPr="00B07775">
        <w:rPr>
          <w:rFonts w:ascii="Arial" w:hAnsi="Arial" w:cs="Arial"/>
          <w:b/>
          <w:bCs/>
          <w:i/>
          <w:sz w:val="20"/>
          <w:szCs w:val="20"/>
          <w:lang w:val="cs-CZ"/>
        </w:rPr>
        <w:t xml:space="preserve">Součet </w:t>
      </w:r>
      <w:r w:rsidRPr="00B07775">
        <w:rPr>
          <w:rFonts w:ascii="Arial" w:hAnsi="Arial" w:cs="Arial"/>
          <w:b/>
          <w:i/>
          <w:sz w:val="20"/>
          <w:szCs w:val="20"/>
          <w:lang w:val="cs-CZ"/>
        </w:rPr>
        <w:t>Indikátorů 07.41.18 a 07.41.19 bude vždy nižší nebo roven indikátoru 07.41.00.</w:t>
      </w:r>
    </w:p>
    <w:p w:rsidR="00032CDF" w:rsidRPr="00B07775" w:rsidRDefault="00032CDF" w:rsidP="00032CDF">
      <w:pPr>
        <w:autoSpaceDE w:val="0"/>
        <w:autoSpaceDN w:val="0"/>
        <w:adjustRightInd w:val="0"/>
        <w:spacing w:after="0" w:line="240" w:lineRule="auto"/>
        <w:jc w:val="both"/>
        <w:rPr>
          <w:rFonts w:ascii="Arial" w:hAnsi="Arial" w:cs="Arial"/>
          <w:i/>
          <w:sz w:val="20"/>
          <w:szCs w:val="20"/>
          <w:lang w:val="cs-CZ"/>
        </w:rPr>
      </w:pPr>
    </w:p>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07.41.25</w:t>
            </w:r>
          </w:p>
        </w:tc>
      </w:tr>
      <w:tr w:rsidR="00425FF7"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menšiny</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07.41.26</w:t>
            </w:r>
          </w:p>
        </w:tc>
      </w:tr>
      <w:tr w:rsidR="00425FF7"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 xml:space="preserve">Počet podpořených osob – migranti </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07.41.27</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zdravotně znevýhodnění</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07.41.28</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ostatní znevýhodněné skupiny</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p w:rsidR="00032CDF" w:rsidRPr="00B07775" w:rsidRDefault="00032CDF" w:rsidP="00032CDF">
      <w:pPr>
        <w:autoSpaceDE w:val="0"/>
        <w:autoSpaceDN w:val="0"/>
        <w:adjustRightInd w:val="0"/>
        <w:spacing w:after="0" w:line="240" w:lineRule="auto"/>
        <w:jc w:val="both"/>
        <w:rPr>
          <w:rFonts w:ascii="Arial" w:hAnsi="Arial" w:cs="Arial"/>
          <w:bCs/>
          <w:i/>
          <w:sz w:val="20"/>
          <w:szCs w:val="20"/>
          <w:lang w:val="cs-CZ"/>
        </w:rPr>
      </w:pPr>
      <w:r w:rsidRPr="00B07775">
        <w:rPr>
          <w:rFonts w:ascii="Arial" w:hAnsi="Arial" w:cs="Arial"/>
          <w:b/>
          <w:i/>
          <w:sz w:val="20"/>
          <w:szCs w:val="20"/>
          <w:lang w:val="cs-CZ"/>
        </w:rPr>
        <w:t>Indikátory 07.41.25 až 07.41.28</w:t>
      </w:r>
      <w:r w:rsidRPr="00B07775">
        <w:rPr>
          <w:rFonts w:ascii="Arial" w:hAnsi="Arial" w:cs="Arial"/>
          <w:i/>
          <w:sz w:val="20"/>
          <w:szCs w:val="20"/>
          <w:lang w:val="cs-CZ"/>
        </w:rPr>
        <w:t xml:space="preserve"> sledují členění podpořených osob podle toho, zda se řadí do </w:t>
      </w:r>
      <w:r w:rsidR="006C7AF8">
        <w:rPr>
          <w:rFonts w:ascii="Arial" w:hAnsi="Arial" w:cs="Arial"/>
          <w:i/>
          <w:sz w:val="20"/>
          <w:szCs w:val="20"/>
          <w:lang w:val="cs-CZ"/>
        </w:rPr>
        <w:t>některé</w:t>
      </w:r>
      <w:r w:rsidRPr="00B07775">
        <w:rPr>
          <w:rFonts w:ascii="Arial" w:hAnsi="Arial" w:cs="Arial"/>
          <w:i/>
          <w:sz w:val="20"/>
          <w:szCs w:val="20"/>
          <w:lang w:val="cs-CZ"/>
        </w:rPr>
        <w:t xml:space="preserve"> menšiny, případně zda se jedná o migranty nebo zdravotně či jinak znevýhodněnou skupinu.</w:t>
      </w:r>
      <w:r w:rsidR="001741E6" w:rsidRPr="001741E6">
        <w:rPr>
          <w:rFonts w:ascii="Arial" w:hAnsi="Arial" w:cs="Arial"/>
          <w:i/>
          <w:sz w:val="20"/>
          <w:szCs w:val="20"/>
          <w:lang w:val="cs-CZ"/>
        </w:rPr>
        <w:t xml:space="preserve"> </w:t>
      </w:r>
      <w:r w:rsidR="001741E6">
        <w:rPr>
          <w:rFonts w:ascii="Arial" w:hAnsi="Arial" w:cs="Arial"/>
          <w:i/>
          <w:sz w:val="20"/>
          <w:szCs w:val="20"/>
          <w:lang w:val="cs-CZ"/>
        </w:rPr>
        <w:t>Za jinou znevýhodněnou skupinu lze například počítat rodiče s malými dětmi, rodiče samoživitele, osoby pečující o závislého člena rodiny, ženy ohrožené nezaměstnaností, ženy z odlehlých venkovských oblasti a další. Konkrétní typ znevýhodnění uveďte do kolonky pro popis.</w:t>
      </w:r>
      <w:r w:rsidRPr="00B07775">
        <w:rPr>
          <w:rFonts w:ascii="Arial" w:hAnsi="Arial" w:cs="Arial"/>
          <w:i/>
          <w:sz w:val="20"/>
          <w:szCs w:val="20"/>
          <w:lang w:val="cs-CZ"/>
        </w:rPr>
        <w:t xml:space="preserve"> Opět se jedná o relevantní indikátory. Pokud některý z nich nejste schopni sledovat (evidence není </w:t>
      </w:r>
      <w:r w:rsidRPr="00B07775">
        <w:rPr>
          <w:rFonts w:ascii="Arial" w:hAnsi="Arial" w:cs="Arial"/>
          <w:bCs/>
          <w:i/>
          <w:sz w:val="20"/>
          <w:szCs w:val="20"/>
          <w:lang w:val="cs-CZ"/>
        </w:rPr>
        <w:t>možná, účelná nebo kde by přinesla neúměrně vysoké náklady) uveďte do hodnoty vlastní kvalifikovaný odhad. V případě, že v projektu nebyly podpořeny osoby ani z jedné uvedené skupiny, uveďte do popisu, že do projektu nebyla zapojena žádná osoba z dané skupiny.</w:t>
      </w:r>
    </w:p>
    <w:p w:rsidR="00032CDF" w:rsidRPr="00B07775" w:rsidRDefault="00032CDF" w:rsidP="00032CDF">
      <w:pPr>
        <w:autoSpaceDE w:val="0"/>
        <w:autoSpaceDN w:val="0"/>
        <w:adjustRightInd w:val="0"/>
        <w:spacing w:after="0" w:line="240" w:lineRule="auto"/>
        <w:jc w:val="both"/>
        <w:rPr>
          <w:rFonts w:ascii="Arial" w:hAnsi="Arial" w:cs="Arial"/>
          <w:bCs/>
          <w:i/>
          <w:sz w:val="20"/>
          <w:szCs w:val="20"/>
          <w:lang w:val="cs-CZ"/>
        </w:rPr>
      </w:pPr>
    </w:p>
    <w:p w:rsidR="00032CDF" w:rsidRPr="00B07775" w:rsidRDefault="00032CDF" w:rsidP="00032CDF">
      <w:pPr>
        <w:autoSpaceDE w:val="0"/>
        <w:autoSpaceDN w:val="0"/>
        <w:adjustRightInd w:val="0"/>
        <w:spacing w:after="0" w:line="240" w:lineRule="auto"/>
        <w:jc w:val="both"/>
        <w:rPr>
          <w:rFonts w:ascii="Arial" w:hAnsi="Arial" w:cs="Arial"/>
          <w:b/>
          <w:i/>
          <w:sz w:val="20"/>
          <w:szCs w:val="20"/>
          <w:lang w:val="cs-CZ"/>
        </w:rPr>
      </w:pPr>
      <w:r w:rsidRPr="00B07775">
        <w:rPr>
          <w:rFonts w:ascii="Arial" w:hAnsi="Arial" w:cs="Arial"/>
          <w:b/>
          <w:bCs/>
          <w:i/>
          <w:sz w:val="20"/>
          <w:szCs w:val="20"/>
          <w:lang w:val="cs-CZ"/>
        </w:rPr>
        <w:t xml:space="preserve">Součet </w:t>
      </w:r>
      <w:r w:rsidRPr="00B07775">
        <w:rPr>
          <w:rFonts w:ascii="Arial" w:hAnsi="Arial" w:cs="Arial"/>
          <w:b/>
          <w:i/>
          <w:sz w:val="20"/>
          <w:szCs w:val="20"/>
          <w:lang w:val="cs-CZ"/>
        </w:rPr>
        <w:t>Indikátorů 07.41.25, 07.41.26, 07.41.27 a 07.41.28 bude vždy nižší nebo roven indikátoru 07.41.00.</w:t>
      </w:r>
    </w:p>
    <w:p w:rsidR="00032CDF" w:rsidRPr="00B07775" w:rsidRDefault="00032CDF" w:rsidP="00032CDF">
      <w:pPr>
        <w:autoSpaceDE w:val="0"/>
        <w:autoSpaceDN w:val="0"/>
        <w:adjustRightInd w:val="0"/>
        <w:spacing w:after="0" w:line="240" w:lineRule="auto"/>
        <w:jc w:val="both"/>
        <w:rPr>
          <w:rFonts w:ascii="Arial" w:hAnsi="Arial" w:cs="Arial"/>
          <w:b/>
          <w:i/>
          <w:sz w:val="20"/>
          <w:szCs w:val="20"/>
          <w:lang w:val="cs-CZ"/>
        </w:rPr>
      </w:pPr>
    </w:p>
    <w:p w:rsidR="00425FF7"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p w:rsidR="001741E6" w:rsidRPr="00B07775" w:rsidRDefault="001741E6"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lastRenderedPageBreak/>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07.41.41</w:t>
            </w:r>
          </w:p>
        </w:tc>
      </w:tr>
      <w:tr w:rsidR="00425FF7"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základní ISCED 1 a 2</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07.41.42</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střední ISCED 3</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07.41.43</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nástavbové studium ISCED 4</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425FF7"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07.41.44</w:t>
            </w:r>
          </w:p>
        </w:tc>
      </w:tr>
      <w:tr w:rsidR="00425FF7"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425FF7" w:rsidRPr="00B07775" w:rsidRDefault="00425FF7"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osob – vysokoškolské ISCED 5 a 6</w:t>
            </w:r>
          </w:p>
        </w:tc>
      </w:tr>
    </w:tbl>
    <w:p w:rsidR="00425FF7" w:rsidRPr="00B07775" w:rsidRDefault="00425FF7" w:rsidP="005D3F71">
      <w:pPr>
        <w:autoSpaceDE w:val="0"/>
        <w:autoSpaceDN w:val="0"/>
        <w:adjustRightInd w:val="0"/>
        <w:spacing w:after="0" w:line="240" w:lineRule="auto"/>
        <w:jc w:val="both"/>
        <w:rPr>
          <w:rFonts w:ascii="Arial" w:hAnsi="Arial" w:cs="Arial"/>
          <w:b/>
          <w:bCs/>
          <w:color w:val="0070C0"/>
          <w:sz w:val="20"/>
          <w:szCs w:val="20"/>
          <w:lang w:val="cs-CZ"/>
        </w:rPr>
      </w:pPr>
    </w:p>
    <w:p w:rsidR="00032CDF" w:rsidRPr="00B07775" w:rsidRDefault="00032CDF" w:rsidP="00032CDF">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Indikátory 07.41.41 až 07.41.44</w:t>
      </w:r>
      <w:r w:rsidRPr="00B07775">
        <w:rPr>
          <w:rFonts w:ascii="Arial" w:hAnsi="Arial" w:cs="Arial"/>
          <w:i/>
          <w:sz w:val="20"/>
          <w:szCs w:val="20"/>
          <w:lang w:val="cs-CZ"/>
        </w:rPr>
        <w:t xml:space="preserve"> sledují členění podpořených osob podle dosaženého vzdělání. V rámci těchto indikátorů je potřeba sledovat, zda podpořené osoby dosáhly základního, středního, vyššího nebo vysokoškolského vzdělání. Všechny tyto indikátory jsou pro příjemce relevantní. Pokud některý z nich nejste schopni sledovat (evidence není </w:t>
      </w:r>
      <w:r w:rsidRPr="00B07775">
        <w:rPr>
          <w:rFonts w:ascii="Arial" w:hAnsi="Arial" w:cs="Arial"/>
          <w:bCs/>
          <w:i/>
          <w:sz w:val="20"/>
          <w:szCs w:val="20"/>
          <w:lang w:val="cs-CZ"/>
        </w:rPr>
        <w:t xml:space="preserve">možná, účelná nebo kde by přinesla neúměrně vysoké náklady) uveďte do hodnoty vlastní kvalifikovaný odhad. </w:t>
      </w:r>
    </w:p>
    <w:p w:rsidR="00032CDF" w:rsidRPr="00B07775" w:rsidRDefault="00032CDF" w:rsidP="00032CDF">
      <w:pPr>
        <w:autoSpaceDE w:val="0"/>
        <w:autoSpaceDN w:val="0"/>
        <w:adjustRightInd w:val="0"/>
        <w:spacing w:after="0" w:line="240" w:lineRule="auto"/>
        <w:jc w:val="both"/>
        <w:rPr>
          <w:rFonts w:ascii="Arial" w:hAnsi="Arial" w:cs="Arial"/>
          <w:i/>
          <w:sz w:val="20"/>
          <w:szCs w:val="20"/>
          <w:lang w:val="cs-CZ"/>
        </w:rPr>
      </w:pPr>
    </w:p>
    <w:p w:rsidR="00032CDF" w:rsidRPr="00B07775" w:rsidRDefault="00032CDF" w:rsidP="00032CDF">
      <w:pPr>
        <w:autoSpaceDE w:val="0"/>
        <w:autoSpaceDN w:val="0"/>
        <w:adjustRightInd w:val="0"/>
        <w:spacing w:after="0" w:line="240" w:lineRule="auto"/>
        <w:jc w:val="both"/>
        <w:rPr>
          <w:rFonts w:ascii="Arial" w:hAnsi="Arial" w:cs="Arial"/>
          <w:b/>
          <w:i/>
          <w:sz w:val="20"/>
          <w:szCs w:val="20"/>
          <w:lang w:val="cs-CZ"/>
        </w:rPr>
      </w:pPr>
      <w:r w:rsidRPr="00B07775">
        <w:rPr>
          <w:rFonts w:ascii="Arial" w:hAnsi="Arial" w:cs="Arial"/>
          <w:b/>
          <w:i/>
          <w:sz w:val="20"/>
          <w:szCs w:val="20"/>
          <w:lang w:val="cs-CZ"/>
        </w:rPr>
        <w:t xml:space="preserve">Součet indikátorů 07.41.41, 07.41.42, 07.41.43 a 07.41.44 musí dát celkem hodnotu indikátoru 07.41.00. </w:t>
      </w:r>
    </w:p>
    <w:p w:rsidR="00032CDF" w:rsidRPr="00B07775" w:rsidRDefault="00032CDF" w:rsidP="005D3F71">
      <w:pPr>
        <w:autoSpaceDE w:val="0"/>
        <w:autoSpaceDN w:val="0"/>
        <w:adjustRightInd w:val="0"/>
        <w:spacing w:after="0" w:line="240" w:lineRule="auto"/>
        <w:jc w:val="both"/>
        <w:rPr>
          <w:rFonts w:ascii="Arial" w:hAnsi="Arial" w:cs="Arial"/>
          <w:b/>
          <w:bCs/>
          <w:color w:val="0070C0"/>
          <w:sz w:val="20"/>
          <w:szCs w:val="20"/>
          <w:lang w:val="cs-CZ"/>
        </w:rPr>
      </w:pPr>
    </w:p>
    <w:p w:rsidR="00032CDF" w:rsidRPr="00B07775" w:rsidRDefault="00032CDF"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161DDF"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1DDF" w:rsidRPr="00B07775" w:rsidRDefault="00161DDF"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161DDF" w:rsidRPr="00B07775" w:rsidRDefault="00161DDF"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07.41.93</w:t>
            </w:r>
          </w:p>
        </w:tc>
      </w:tr>
      <w:tr w:rsidR="00161DDF"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161DDF" w:rsidRPr="00B07775" w:rsidRDefault="00161DDF"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161DDF" w:rsidRPr="00B07775" w:rsidRDefault="00161DDF"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odcházejících účastníků</w:t>
            </w:r>
          </w:p>
        </w:tc>
      </w:tr>
    </w:tbl>
    <w:p w:rsidR="00161DDF" w:rsidRPr="00B07775" w:rsidRDefault="00161DDF" w:rsidP="005D3F71">
      <w:pPr>
        <w:autoSpaceDE w:val="0"/>
        <w:autoSpaceDN w:val="0"/>
        <w:adjustRightInd w:val="0"/>
        <w:spacing w:after="0" w:line="240" w:lineRule="auto"/>
        <w:jc w:val="both"/>
        <w:rPr>
          <w:rFonts w:ascii="Arial" w:hAnsi="Arial" w:cs="Arial"/>
          <w:b/>
          <w:bCs/>
          <w:sz w:val="20"/>
          <w:szCs w:val="20"/>
          <w:lang w:val="cs-CZ"/>
        </w:rPr>
      </w:pPr>
    </w:p>
    <w:p w:rsidR="00032CDF" w:rsidRPr="00B07775" w:rsidRDefault="00032CDF"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 xml:space="preserve">Indikátor 07.41.93 </w:t>
      </w:r>
      <w:r w:rsidRPr="00B07775">
        <w:rPr>
          <w:rFonts w:ascii="Arial" w:hAnsi="Arial" w:cs="Arial"/>
          <w:i/>
          <w:sz w:val="20"/>
          <w:szCs w:val="20"/>
          <w:lang w:val="cs-CZ"/>
        </w:rPr>
        <w:t xml:space="preserve"> sleduje podpořené osoby, které úspěšně či n</w:t>
      </w:r>
      <w:r w:rsidR="006C7AF8">
        <w:rPr>
          <w:rFonts w:ascii="Arial" w:hAnsi="Arial" w:cs="Arial"/>
          <w:i/>
          <w:sz w:val="20"/>
          <w:szCs w:val="20"/>
          <w:lang w:val="cs-CZ"/>
        </w:rPr>
        <w:t>eúspěšně ukončily</w:t>
      </w:r>
      <w:r w:rsidRPr="00B07775">
        <w:rPr>
          <w:rFonts w:ascii="Arial" w:hAnsi="Arial" w:cs="Arial"/>
          <w:i/>
          <w:sz w:val="20"/>
          <w:szCs w:val="20"/>
          <w:lang w:val="cs-CZ"/>
        </w:rPr>
        <w:t xml:space="preserve"> účast na projektu. Doporučujeme tento indikátor sledovat průběžně a v případě, že některý z účastníků ukončí účast na projektu, tak ho uvést do tohoto indikátoru v nejbližší monitorovací zprávě. </w:t>
      </w:r>
    </w:p>
    <w:p w:rsidR="00032CDF" w:rsidRPr="00B07775" w:rsidRDefault="00032CDF" w:rsidP="005D3F71">
      <w:pPr>
        <w:autoSpaceDE w:val="0"/>
        <w:autoSpaceDN w:val="0"/>
        <w:adjustRightInd w:val="0"/>
        <w:spacing w:after="0" w:line="240" w:lineRule="auto"/>
        <w:jc w:val="both"/>
        <w:rPr>
          <w:rFonts w:ascii="Arial" w:hAnsi="Arial" w:cs="Arial"/>
          <w:i/>
          <w:sz w:val="20"/>
          <w:szCs w:val="20"/>
          <w:lang w:val="cs-CZ"/>
        </w:rPr>
      </w:pPr>
    </w:p>
    <w:p w:rsidR="00032CDF" w:rsidRPr="00B07775" w:rsidRDefault="00032CDF" w:rsidP="005D3F71">
      <w:pPr>
        <w:autoSpaceDE w:val="0"/>
        <w:autoSpaceDN w:val="0"/>
        <w:adjustRightInd w:val="0"/>
        <w:spacing w:after="0" w:line="240" w:lineRule="auto"/>
        <w:jc w:val="both"/>
        <w:rPr>
          <w:rFonts w:ascii="Arial" w:hAnsi="Arial" w:cs="Arial"/>
          <w:b/>
          <w:i/>
          <w:sz w:val="20"/>
          <w:szCs w:val="20"/>
          <w:lang w:val="cs-CZ"/>
        </w:rPr>
      </w:pPr>
      <w:r w:rsidRPr="00B07775">
        <w:rPr>
          <w:rFonts w:ascii="Arial" w:hAnsi="Arial" w:cs="Arial"/>
          <w:b/>
          <w:i/>
          <w:sz w:val="20"/>
          <w:szCs w:val="20"/>
          <w:lang w:val="cs-CZ"/>
        </w:rPr>
        <w:t>Nejpozději v závěrečné monitorovací zprávě se musí hodnota indikátoru 07.41.93 rovnat hodnotě indikátoru 07.41.00.</w:t>
      </w:r>
    </w:p>
    <w:p w:rsidR="00032CDF" w:rsidRPr="00B07775" w:rsidRDefault="00032CDF" w:rsidP="005D3F71">
      <w:pPr>
        <w:autoSpaceDE w:val="0"/>
        <w:autoSpaceDN w:val="0"/>
        <w:adjustRightInd w:val="0"/>
        <w:spacing w:after="0" w:line="240" w:lineRule="auto"/>
        <w:jc w:val="both"/>
        <w:rPr>
          <w:rFonts w:ascii="Arial" w:hAnsi="Arial" w:cs="Arial"/>
          <w:i/>
          <w:sz w:val="20"/>
          <w:szCs w:val="20"/>
          <w:lang w:val="cs-CZ"/>
        </w:rPr>
      </w:pPr>
    </w:p>
    <w:p w:rsidR="000E61B2" w:rsidRPr="00B07775" w:rsidRDefault="000E61B2" w:rsidP="005D3F71">
      <w:pPr>
        <w:autoSpaceDE w:val="0"/>
        <w:autoSpaceDN w:val="0"/>
        <w:adjustRightInd w:val="0"/>
        <w:spacing w:after="0" w:line="240" w:lineRule="auto"/>
        <w:jc w:val="both"/>
        <w:rPr>
          <w:rFonts w:ascii="Arial" w:hAnsi="Arial" w:cs="Arial"/>
          <w:sz w:val="20"/>
          <w:szCs w:val="20"/>
          <w:lang w:val="cs-CZ"/>
        </w:rPr>
      </w:pPr>
    </w:p>
    <w:p w:rsidR="000E61B2" w:rsidRPr="00B07775" w:rsidRDefault="000E61B2" w:rsidP="005D3F71">
      <w:pPr>
        <w:autoSpaceDE w:val="0"/>
        <w:autoSpaceDN w:val="0"/>
        <w:adjustRightInd w:val="0"/>
        <w:spacing w:after="0" w:line="240" w:lineRule="auto"/>
        <w:jc w:val="both"/>
        <w:rPr>
          <w:rFonts w:ascii="Arial" w:hAnsi="Arial" w:cs="Arial"/>
          <w:sz w:val="20"/>
          <w:szCs w:val="20"/>
          <w:lang w:val="cs-CZ"/>
        </w:rPr>
      </w:pPr>
    </w:p>
    <w:tbl>
      <w:tblPr>
        <w:tblW w:w="9461" w:type="dxa"/>
        <w:tblInd w:w="93" w:type="dxa"/>
        <w:tblLook w:val="04A0"/>
      </w:tblPr>
      <w:tblGrid>
        <w:gridCol w:w="2272"/>
        <w:gridCol w:w="1996"/>
        <w:gridCol w:w="2835"/>
        <w:gridCol w:w="2358"/>
      </w:tblGrid>
      <w:tr w:rsidR="002D3B0F"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B0F" w:rsidRPr="00B07775" w:rsidRDefault="002D3B0F"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Kód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D3B0F"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07.45</w:t>
            </w:r>
            <w:r w:rsidR="002D3B0F" w:rsidRPr="00B07775">
              <w:rPr>
                <w:rFonts w:ascii="Arial" w:eastAsia="Times New Roman" w:hAnsi="Arial" w:cs="Arial"/>
                <w:color w:val="00B050"/>
                <w:sz w:val="20"/>
                <w:szCs w:val="20"/>
                <w:lang w:val="cs-CZ"/>
              </w:rPr>
              <w:t>.</w:t>
            </w:r>
            <w:r w:rsidRPr="00B07775">
              <w:rPr>
                <w:rFonts w:ascii="Arial" w:eastAsia="Times New Roman" w:hAnsi="Arial" w:cs="Arial"/>
                <w:color w:val="00B050"/>
                <w:sz w:val="20"/>
                <w:szCs w:val="20"/>
                <w:lang w:val="cs-CZ"/>
              </w:rPr>
              <w:t>00</w:t>
            </w:r>
          </w:p>
        </w:tc>
      </w:tr>
      <w:tr w:rsidR="002D3B0F"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2D3B0F" w:rsidRPr="00B07775" w:rsidRDefault="002D3B0F"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Název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D3B0F" w:rsidRPr="00B07775" w:rsidRDefault="002D3B0F"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 xml:space="preserve">Počet </w:t>
            </w:r>
            <w:r w:rsidR="000E61B2" w:rsidRPr="00B07775">
              <w:rPr>
                <w:rFonts w:ascii="Arial" w:eastAsia="Times New Roman" w:hAnsi="Arial" w:cs="Arial"/>
                <w:color w:val="00B050"/>
                <w:sz w:val="20"/>
                <w:szCs w:val="20"/>
                <w:lang w:val="cs-CZ"/>
              </w:rPr>
              <w:t>podpořených organizací - celkem</w:t>
            </w:r>
          </w:p>
        </w:tc>
      </w:tr>
      <w:tr w:rsidR="000E61B2"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Dosažená hodnota:</w:t>
            </w:r>
          </w:p>
        </w:tc>
        <w:tc>
          <w:tcPr>
            <w:tcW w:w="1996"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1</w:t>
            </w:r>
          </w:p>
        </w:tc>
        <w:tc>
          <w:tcPr>
            <w:tcW w:w="2835"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color w:val="00B050"/>
                <w:sz w:val="20"/>
                <w:szCs w:val="20"/>
                <w:lang w:val="cs-CZ"/>
              </w:rPr>
            </w:pPr>
            <w:r w:rsidRPr="00B07775">
              <w:rPr>
                <w:rFonts w:ascii="Arial" w:eastAsia="Times New Roman" w:hAnsi="Arial" w:cs="Arial"/>
                <w:b/>
                <w:color w:val="00B050"/>
                <w:sz w:val="20"/>
                <w:szCs w:val="20"/>
                <w:lang w:val="cs-CZ"/>
              </w:rPr>
              <w:t xml:space="preserve">Měrná jednotka: </w:t>
            </w:r>
          </w:p>
        </w:tc>
        <w:tc>
          <w:tcPr>
            <w:tcW w:w="2358"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Počet</w:t>
            </w:r>
          </w:p>
        </w:tc>
      </w:tr>
      <w:tr w:rsidR="000E61B2"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Nerelevantní: </w:t>
            </w:r>
          </w:p>
        </w:tc>
        <w:tc>
          <w:tcPr>
            <w:tcW w:w="1996"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Ne</w:t>
            </w:r>
          </w:p>
        </w:tc>
        <w:tc>
          <w:tcPr>
            <w:tcW w:w="2835"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color w:val="00B050"/>
                <w:sz w:val="20"/>
                <w:szCs w:val="20"/>
                <w:lang w:val="cs-CZ"/>
              </w:rPr>
            </w:pPr>
            <w:r w:rsidRPr="00B07775">
              <w:rPr>
                <w:rFonts w:ascii="Arial" w:eastAsia="Times New Roman" w:hAnsi="Arial" w:cs="Arial"/>
                <w:b/>
                <w:color w:val="00B050"/>
                <w:sz w:val="20"/>
                <w:szCs w:val="20"/>
                <w:lang w:val="cs-CZ"/>
              </w:rPr>
              <w:t xml:space="preserve">Datum dosažené hodnoty: </w:t>
            </w:r>
          </w:p>
        </w:tc>
        <w:tc>
          <w:tcPr>
            <w:tcW w:w="2358"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30.11.2011</w:t>
            </w:r>
          </w:p>
        </w:tc>
      </w:tr>
      <w:tr w:rsidR="000E61B2" w:rsidRPr="00B07775" w:rsidTr="000E61B2">
        <w:trPr>
          <w:trHeight w:val="37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Popis:</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 </w:t>
            </w:r>
          </w:p>
        </w:tc>
      </w:tr>
      <w:tr w:rsidR="000E61B2" w:rsidRPr="00B07775" w:rsidTr="000E61B2">
        <w:trPr>
          <w:trHeight w:val="360"/>
        </w:trPr>
        <w:tc>
          <w:tcPr>
            <w:tcW w:w="94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 </w:t>
            </w:r>
          </w:p>
        </w:tc>
      </w:tr>
    </w:tbl>
    <w:p w:rsidR="002D3B0F" w:rsidRPr="00B07775" w:rsidRDefault="002D3B0F" w:rsidP="005D3F71">
      <w:pPr>
        <w:autoSpaceDE w:val="0"/>
        <w:autoSpaceDN w:val="0"/>
        <w:adjustRightInd w:val="0"/>
        <w:spacing w:after="0" w:line="240" w:lineRule="auto"/>
        <w:jc w:val="both"/>
        <w:rPr>
          <w:rFonts w:ascii="Arial" w:hAnsi="Arial" w:cs="Arial"/>
          <w:sz w:val="20"/>
          <w:szCs w:val="20"/>
          <w:lang w:val="cs-CZ"/>
        </w:rPr>
      </w:pPr>
    </w:p>
    <w:p w:rsidR="002D3B0F" w:rsidRPr="00B07775" w:rsidRDefault="00F166FC"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Indikátor 07.45.00</w:t>
      </w:r>
      <w:r w:rsidRPr="00B07775">
        <w:rPr>
          <w:rFonts w:ascii="Arial" w:hAnsi="Arial" w:cs="Arial"/>
          <w:i/>
          <w:sz w:val="20"/>
          <w:szCs w:val="20"/>
          <w:lang w:val="cs-CZ"/>
        </w:rPr>
        <w:t xml:space="preserve"> sleduje celkový počet podpořených organizací. Za podpořenou organizaci se považuje ta organizace, která z projektu získala</w:t>
      </w:r>
      <w:r w:rsidR="002D3B0F" w:rsidRPr="00B07775">
        <w:rPr>
          <w:rFonts w:ascii="Arial" w:hAnsi="Arial" w:cs="Arial"/>
          <w:i/>
          <w:sz w:val="20"/>
          <w:szCs w:val="20"/>
          <w:lang w:val="cs-CZ"/>
        </w:rPr>
        <w:t xml:space="preserve"> podp</w:t>
      </w:r>
      <w:r w:rsidRPr="00B07775">
        <w:rPr>
          <w:rFonts w:ascii="Arial" w:hAnsi="Arial" w:cs="Arial"/>
          <w:i/>
          <w:sz w:val="20"/>
          <w:szCs w:val="20"/>
          <w:lang w:val="cs-CZ"/>
        </w:rPr>
        <w:t>oru a alespoň z části ji využila</w:t>
      </w:r>
      <w:r w:rsidR="002D3B0F" w:rsidRPr="00B07775">
        <w:rPr>
          <w:rFonts w:ascii="Arial" w:hAnsi="Arial" w:cs="Arial"/>
          <w:i/>
          <w:sz w:val="20"/>
          <w:szCs w:val="20"/>
          <w:lang w:val="cs-CZ"/>
        </w:rPr>
        <w:t xml:space="preserve"> pro svůj rozvoj. Do tohoto počtu se zahrnuje</w:t>
      </w:r>
      <w:r w:rsidRPr="00B07775">
        <w:rPr>
          <w:rFonts w:ascii="Arial" w:hAnsi="Arial" w:cs="Arial"/>
          <w:i/>
          <w:sz w:val="20"/>
          <w:szCs w:val="20"/>
          <w:lang w:val="cs-CZ"/>
        </w:rPr>
        <w:t xml:space="preserve"> příjemce</w:t>
      </w:r>
      <w:r w:rsidR="002D3B0F" w:rsidRPr="00B07775">
        <w:rPr>
          <w:rFonts w:ascii="Arial" w:hAnsi="Arial" w:cs="Arial"/>
          <w:i/>
          <w:sz w:val="20"/>
          <w:szCs w:val="20"/>
          <w:lang w:val="cs-CZ"/>
        </w:rPr>
        <w:t xml:space="preserve"> a jeho </w:t>
      </w:r>
      <w:r w:rsidRPr="00B07775">
        <w:rPr>
          <w:rFonts w:ascii="Arial" w:hAnsi="Arial" w:cs="Arial"/>
          <w:i/>
          <w:sz w:val="20"/>
          <w:szCs w:val="20"/>
          <w:lang w:val="cs-CZ"/>
        </w:rPr>
        <w:t xml:space="preserve">čeští </w:t>
      </w:r>
      <w:r w:rsidR="002D3B0F" w:rsidRPr="00B07775">
        <w:rPr>
          <w:rFonts w:ascii="Arial" w:hAnsi="Arial" w:cs="Arial"/>
          <w:i/>
          <w:sz w:val="20"/>
          <w:szCs w:val="20"/>
          <w:lang w:val="cs-CZ"/>
        </w:rPr>
        <w:t>partneři uvedení v žádosti o finanční podporu (Př.: Pokud má žadatel dva partnery bude hodnota tohoto</w:t>
      </w:r>
      <w:r w:rsidRPr="00B07775">
        <w:rPr>
          <w:rFonts w:ascii="Arial" w:hAnsi="Arial" w:cs="Arial"/>
          <w:i/>
          <w:sz w:val="20"/>
          <w:szCs w:val="20"/>
          <w:lang w:val="cs-CZ"/>
        </w:rPr>
        <w:t xml:space="preserve"> </w:t>
      </w:r>
      <w:r w:rsidR="002D3B0F" w:rsidRPr="00B07775">
        <w:rPr>
          <w:rFonts w:ascii="Arial" w:hAnsi="Arial" w:cs="Arial"/>
          <w:i/>
          <w:sz w:val="20"/>
          <w:szCs w:val="20"/>
          <w:lang w:val="cs-CZ"/>
        </w:rPr>
        <w:t>ukazatele 3.)</w:t>
      </w:r>
    </w:p>
    <w:p w:rsidR="000E61B2" w:rsidRDefault="000E61B2" w:rsidP="005D3F71">
      <w:pPr>
        <w:autoSpaceDE w:val="0"/>
        <w:autoSpaceDN w:val="0"/>
        <w:adjustRightInd w:val="0"/>
        <w:spacing w:after="0" w:line="240" w:lineRule="auto"/>
        <w:jc w:val="both"/>
        <w:rPr>
          <w:rFonts w:ascii="Arial" w:hAnsi="Arial" w:cs="Arial"/>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color w:val="0070C0"/>
          <w:sz w:val="20"/>
          <w:szCs w:val="20"/>
          <w:lang w:val="cs-CZ"/>
        </w:rPr>
      </w:pPr>
    </w:p>
    <w:p w:rsidR="001741E6" w:rsidRDefault="001741E6" w:rsidP="005D3F71">
      <w:pPr>
        <w:autoSpaceDE w:val="0"/>
        <w:autoSpaceDN w:val="0"/>
        <w:adjustRightInd w:val="0"/>
        <w:spacing w:after="0" w:line="240" w:lineRule="auto"/>
        <w:jc w:val="both"/>
        <w:rPr>
          <w:rFonts w:ascii="Arial" w:hAnsi="Arial" w:cs="Arial"/>
          <w:color w:val="0070C0"/>
          <w:sz w:val="20"/>
          <w:szCs w:val="20"/>
          <w:lang w:val="cs-CZ"/>
        </w:rPr>
      </w:pPr>
    </w:p>
    <w:p w:rsidR="001741E6" w:rsidRPr="00B07775" w:rsidRDefault="001741E6" w:rsidP="005D3F71">
      <w:pPr>
        <w:autoSpaceDE w:val="0"/>
        <w:autoSpaceDN w:val="0"/>
        <w:adjustRightInd w:val="0"/>
        <w:spacing w:after="0" w:line="240" w:lineRule="auto"/>
        <w:jc w:val="both"/>
        <w:rPr>
          <w:rFonts w:ascii="Arial" w:hAnsi="Arial" w:cs="Arial"/>
          <w:color w:val="0070C0"/>
          <w:sz w:val="20"/>
          <w:szCs w:val="20"/>
          <w:lang w:val="cs-CZ"/>
        </w:rPr>
      </w:pPr>
    </w:p>
    <w:tbl>
      <w:tblPr>
        <w:tblW w:w="9461" w:type="dxa"/>
        <w:tblInd w:w="93" w:type="dxa"/>
        <w:tblLook w:val="04A0"/>
      </w:tblPr>
      <w:tblGrid>
        <w:gridCol w:w="2272"/>
        <w:gridCol w:w="7189"/>
      </w:tblGrid>
      <w:tr w:rsidR="00F166FC"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lastRenderedPageBreak/>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07.45.01</w:t>
            </w:r>
          </w:p>
        </w:tc>
      </w:tr>
      <w:tr w:rsidR="00F166FC" w:rsidRPr="00B07775"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organizací - MSP</w:t>
            </w:r>
          </w:p>
        </w:tc>
      </w:tr>
    </w:tbl>
    <w:p w:rsidR="000E61B2" w:rsidRPr="00B07775" w:rsidRDefault="000E61B2" w:rsidP="005D3F71">
      <w:pPr>
        <w:autoSpaceDE w:val="0"/>
        <w:autoSpaceDN w:val="0"/>
        <w:adjustRightInd w:val="0"/>
        <w:spacing w:after="0" w:line="240" w:lineRule="auto"/>
        <w:jc w:val="both"/>
        <w:rPr>
          <w:rFonts w:ascii="Arial" w:hAnsi="Arial" w:cs="Arial"/>
          <w:color w:val="0070C0"/>
          <w:sz w:val="20"/>
          <w:szCs w:val="20"/>
          <w:lang w:val="cs-CZ"/>
        </w:rPr>
      </w:pPr>
    </w:p>
    <w:tbl>
      <w:tblPr>
        <w:tblW w:w="9461" w:type="dxa"/>
        <w:tblInd w:w="93" w:type="dxa"/>
        <w:tblLook w:val="04A0"/>
      </w:tblPr>
      <w:tblGrid>
        <w:gridCol w:w="2272"/>
        <w:gridCol w:w="7189"/>
      </w:tblGrid>
      <w:tr w:rsidR="00F166FC"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07.45.02</w:t>
            </w:r>
          </w:p>
        </w:tc>
      </w:tr>
      <w:tr w:rsidR="00F166FC" w:rsidRPr="0049500A"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F166FC" w:rsidRPr="00B07775" w:rsidRDefault="00F166FC" w:rsidP="00F166FC">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organizací – Veřejná správa</w:t>
            </w:r>
          </w:p>
        </w:tc>
      </w:tr>
    </w:tbl>
    <w:p w:rsidR="000E61B2" w:rsidRPr="00B07775" w:rsidRDefault="000E61B2" w:rsidP="005D3F71">
      <w:pPr>
        <w:autoSpaceDE w:val="0"/>
        <w:autoSpaceDN w:val="0"/>
        <w:adjustRightInd w:val="0"/>
        <w:spacing w:after="0" w:line="240" w:lineRule="auto"/>
        <w:jc w:val="both"/>
        <w:rPr>
          <w:rFonts w:ascii="Arial" w:hAnsi="Arial" w:cs="Arial"/>
          <w:color w:val="0070C0"/>
          <w:sz w:val="20"/>
          <w:szCs w:val="20"/>
          <w:lang w:val="cs-CZ"/>
        </w:rPr>
      </w:pPr>
    </w:p>
    <w:tbl>
      <w:tblPr>
        <w:tblW w:w="9461" w:type="dxa"/>
        <w:tblInd w:w="93" w:type="dxa"/>
        <w:tblLook w:val="04A0"/>
      </w:tblPr>
      <w:tblGrid>
        <w:gridCol w:w="2272"/>
        <w:gridCol w:w="7189"/>
      </w:tblGrid>
      <w:tr w:rsidR="00F166FC"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07.45.03</w:t>
            </w:r>
          </w:p>
        </w:tc>
      </w:tr>
      <w:tr w:rsidR="00F166FC" w:rsidRPr="00B07775"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F166FC" w:rsidRPr="00B07775" w:rsidRDefault="00F166FC" w:rsidP="00F166FC">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organizací - NNO</w:t>
            </w:r>
          </w:p>
        </w:tc>
      </w:tr>
    </w:tbl>
    <w:p w:rsidR="00F166FC" w:rsidRPr="00B07775" w:rsidRDefault="00F166FC" w:rsidP="005D3F71">
      <w:pPr>
        <w:autoSpaceDE w:val="0"/>
        <w:autoSpaceDN w:val="0"/>
        <w:adjustRightInd w:val="0"/>
        <w:spacing w:after="0" w:line="240" w:lineRule="auto"/>
        <w:jc w:val="both"/>
        <w:rPr>
          <w:rFonts w:ascii="Arial" w:hAnsi="Arial" w:cs="Arial"/>
          <w:color w:val="0070C0"/>
          <w:sz w:val="20"/>
          <w:szCs w:val="20"/>
          <w:lang w:val="cs-CZ"/>
        </w:rPr>
      </w:pPr>
    </w:p>
    <w:tbl>
      <w:tblPr>
        <w:tblW w:w="9461" w:type="dxa"/>
        <w:tblInd w:w="93" w:type="dxa"/>
        <w:tblLook w:val="04A0"/>
      </w:tblPr>
      <w:tblGrid>
        <w:gridCol w:w="2272"/>
        <w:gridCol w:w="7189"/>
      </w:tblGrid>
      <w:tr w:rsidR="00F166FC"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07.45.04</w:t>
            </w:r>
          </w:p>
        </w:tc>
      </w:tr>
      <w:tr w:rsidR="00F166FC" w:rsidRPr="00B07775"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F166FC" w:rsidRPr="00B07775" w:rsidRDefault="00F166FC" w:rsidP="003F34B7">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F166FC" w:rsidRPr="00B07775" w:rsidRDefault="00F166FC" w:rsidP="00F166FC">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Počet podpořených organizací – ostatní organizace</w:t>
            </w:r>
          </w:p>
        </w:tc>
      </w:tr>
    </w:tbl>
    <w:p w:rsidR="00F166FC" w:rsidRPr="00B07775" w:rsidRDefault="00F166FC" w:rsidP="005D3F71">
      <w:pPr>
        <w:autoSpaceDE w:val="0"/>
        <w:autoSpaceDN w:val="0"/>
        <w:adjustRightInd w:val="0"/>
        <w:spacing w:after="0" w:line="240" w:lineRule="auto"/>
        <w:jc w:val="both"/>
        <w:rPr>
          <w:rFonts w:ascii="Arial" w:hAnsi="Arial" w:cs="Arial"/>
          <w:color w:val="0070C0"/>
          <w:sz w:val="20"/>
          <w:szCs w:val="20"/>
          <w:lang w:val="cs-CZ"/>
        </w:rPr>
      </w:pPr>
    </w:p>
    <w:p w:rsidR="000E61B2" w:rsidRPr="00B07775" w:rsidRDefault="007566DF"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Indikátory 07.45.01 až 07.45.04</w:t>
      </w:r>
      <w:r w:rsidRPr="00B07775">
        <w:rPr>
          <w:rFonts w:ascii="Arial" w:hAnsi="Arial" w:cs="Arial"/>
          <w:i/>
          <w:sz w:val="20"/>
          <w:szCs w:val="20"/>
          <w:lang w:val="cs-CZ"/>
        </w:rPr>
        <w:t xml:space="preserve"> sledují členění podpořených organizací podle jejich právní formy. Jedná se o relevantní indikátor. Podle skutečnosti uveďte, do které skupiny podpořené organizace spadají.</w:t>
      </w:r>
    </w:p>
    <w:p w:rsidR="007566DF" w:rsidRPr="00B07775" w:rsidRDefault="007566DF" w:rsidP="005D3F71">
      <w:pPr>
        <w:autoSpaceDE w:val="0"/>
        <w:autoSpaceDN w:val="0"/>
        <w:adjustRightInd w:val="0"/>
        <w:spacing w:after="0" w:line="240" w:lineRule="auto"/>
        <w:jc w:val="both"/>
        <w:rPr>
          <w:rFonts w:ascii="Arial" w:hAnsi="Arial" w:cs="Arial"/>
          <w:i/>
          <w:sz w:val="20"/>
          <w:szCs w:val="20"/>
          <w:lang w:val="cs-CZ"/>
        </w:rPr>
      </w:pPr>
    </w:p>
    <w:p w:rsidR="007566DF" w:rsidRPr="00B07775" w:rsidRDefault="007566DF" w:rsidP="005D3F71">
      <w:pPr>
        <w:autoSpaceDE w:val="0"/>
        <w:autoSpaceDN w:val="0"/>
        <w:adjustRightInd w:val="0"/>
        <w:spacing w:after="0" w:line="240" w:lineRule="auto"/>
        <w:jc w:val="both"/>
        <w:rPr>
          <w:rFonts w:ascii="Arial" w:hAnsi="Arial" w:cs="Arial"/>
          <w:b/>
          <w:i/>
          <w:sz w:val="20"/>
          <w:szCs w:val="20"/>
          <w:lang w:val="cs-CZ"/>
        </w:rPr>
      </w:pPr>
      <w:r w:rsidRPr="00B07775">
        <w:rPr>
          <w:rFonts w:ascii="Arial" w:hAnsi="Arial" w:cs="Arial"/>
          <w:b/>
          <w:i/>
          <w:sz w:val="20"/>
          <w:szCs w:val="20"/>
          <w:lang w:val="cs-CZ"/>
        </w:rPr>
        <w:t>Součet indikátorů 07.45.01, 07.45.02, 07.45.03 a 07.45.04 se musí rovnat indikátoru 07.45.00.</w:t>
      </w:r>
    </w:p>
    <w:p w:rsidR="000E61B2" w:rsidRPr="00B07775" w:rsidRDefault="000E61B2" w:rsidP="005D3F71">
      <w:pPr>
        <w:autoSpaceDE w:val="0"/>
        <w:autoSpaceDN w:val="0"/>
        <w:adjustRightInd w:val="0"/>
        <w:spacing w:after="0" w:line="240" w:lineRule="auto"/>
        <w:jc w:val="both"/>
        <w:rPr>
          <w:rFonts w:ascii="Arial" w:hAnsi="Arial" w:cs="Arial"/>
          <w:sz w:val="20"/>
          <w:szCs w:val="20"/>
          <w:lang w:val="cs-CZ"/>
        </w:rPr>
      </w:pPr>
    </w:p>
    <w:p w:rsidR="000E61B2" w:rsidRDefault="000E61B2" w:rsidP="005D3F71">
      <w:pPr>
        <w:autoSpaceDE w:val="0"/>
        <w:autoSpaceDN w:val="0"/>
        <w:adjustRightInd w:val="0"/>
        <w:spacing w:after="0" w:line="240" w:lineRule="auto"/>
        <w:jc w:val="both"/>
        <w:rPr>
          <w:rFonts w:ascii="Arial" w:hAnsi="Arial" w:cs="Arial"/>
          <w:sz w:val="20"/>
          <w:szCs w:val="20"/>
          <w:lang w:val="cs-CZ"/>
        </w:rPr>
      </w:pPr>
    </w:p>
    <w:tbl>
      <w:tblPr>
        <w:tblW w:w="9461" w:type="dxa"/>
        <w:tblInd w:w="93" w:type="dxa"/>
        <w:tblLook w:val="04A0"/>
      </w:tblPr>
      <w:tblGrid>
        <w:gridCol w:w="2272"/>
        <w:gridCol w:w="1996"/>
        <w:gridCol w:w="2835"/>
        <w:gridCol w:w="2358"/>
      </w:tblGrid>
      <w:tr w:rsidR="000E61B2" w:rsidRPr="00D64BAF"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B050"/>
                <w:sz w:val="20"/>
                <w:szCs w:val="20"/>
                <w:lang w:val="cs-CZ"/>
              </w:rPr>
            </w:pPr>
            <w:r w:rsidRPr="00D64BAF">
              <w:rPr>
                <w:rFonts w:ascii="Arial" w:eastAsia="Times New Roman" w:hAnsi="Arial" w:cs="Arial"/>
                <w:b/>
                <w:bCs/>
                <w:color w:val="00B050"/>
                <w:sz w:val="20"/>
                <w:szCs w:val="20"/>
                <w:lang w:val="cs-CZ"/>
              </w:rPr>
              <w:t xml:space="preserve">Kód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07.46.10</w:t>
            </w:r>
          </w:p>
        </w:tc>
      </w:tr>
      <w:tr w:rsidR="000E61B2"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B050"/>
                <w:sz w:val="20"/>
                <w:szCs w:val="20"/>
                <w:lang w:val="cs-CZ"/>
              </w:rPr>
            </w:pPr>
            <w:r w:rsidRPr="00D64BAF">
              <w:rPr>
                <w:rFonts w:ascii="Arial" w:eastAsia="Times New Roman" w:hAnsi="Arial" w:cs="Arial"/>
                <w:b/>
                <w:bCs/>
                <w:color w:val="00B050"/>
                <w:sz w:val="20"/>
                <w:szCs w:val="20"/>
                <w:lang w:val="cs-CZ"/>
              </w:rPr>
              <w:t xml:space="preserve">Název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 xml:space="preserve">Počet </w:t>
            </w:r>
            <w:proofErr w:type="spellStart"/>
            <w:r w:rsidRPr="00D64BAF">
              <w:rPr>
                <w:rFonts w:ascii="Arial" w:eastAsia="Times New Roman" w:hAnsi="Arial" w:cs="Arial"/>
                <w:color w:val="00B050"/>
                <w:sz w:val="20"/>
                <w:szCs w:val="20"/>
                <w:lang w:val="cs-CZ"/>
              </w:rPr>
              <w:t>úšpěšně</w:t>
            </w:r>
            <w:proofErr w:type="spellEnd"/>
            <w:r w:rsidRPr="00D64BAF">
              <w:rPr>
                <w:rFonts w:ascii="Arial" w:eastAsia="Times New Roman" w:hAnsi="Arial" w:cs="Arial"/>
                <w:color w:val="00B050"/>
                <w:sz w:val="20"/>
                <w:szCs w:val="20"/>
                <w:lang w:val="cs-CZ"/>
              </w:rPr>
              <w:t xml:space="preserve"> podpořených osob – klienti (uživatelé) služeb - celkem</w:t>
            </w:r>
          </w:p>
        </w:tc>
      </w:tr>
      <w:tr w:rsidR="000E61B2" w:rsidRPr="00D64BAF"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B050"/>
                <w:sz w:val="20"/>
                <w:szCs w:val="20"/>
                <w:lang w:val="cs-CZ"/>
              </w:rPr>
            </w:pPr>
            <w:r w:rsidRPr="00D64BAF">
              <w:rPr>
                <w:rFonts w:ascii="Arial" w:eastAsia="Times New Roman" w:hAnsi="Arial" w:cs="Arial"/>
                <w:b/>
                <w:bCs/>
                <w:color w:val="00B050"/>
                <w:sz w:val="20"/>
                <w:szCs w:val="20"/>
                <w:lang w:val="cs-CZ"/>
              </w:rPr>
              <w:t>Dosažená hodnota:</w:t>
            </w:r>
          </w:p>
        </w:tc>
        <w:tc>
          <w:tcPr>
            <w:tcW w:w="1996"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1</w:t>
            </w:r>
          </w:p>
        </w:tc>
        <w:tc>
          <w:tcPr>
            <w:tcW w:w="2835"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color w:val="00B050"/>
                <w:sz w:val="20"/>
                <w:szCs w:val="20"/>
                <w:lang w:val="cs-CZ"/>
              </w:rPr>
            </w:pPr>
            <w:r w:rsidRPr="00D64BAF">
              <w:rPr>
                <w:rFonts w:ascii="Arial" w:eastAsia="Times New Roman" w:hAnsi="Arial" w:cs="Arial"/>
                <w:b/>
                <w:color w:val="00B050"/>
                <w:sz w:val="20"/>
                <w:szCs w:val="20"/>
                <w:lang w:val="cs-CZ"/>
              </w:rPr>
              <w:t xml:space="preserve">Měrná jednotka: </w:t>
            </w:r>
          </w:p>
        </w:tc>
        <w:tc>
          <w:tcPr>
            <w:tcW w:w="2358"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Počet osob</w:t>
            </w:r>
          </w:p>
        </w:tc>
      </w:tr>
      <w:tr w:rsidR="000E61B2" w:rsidRPr="00D64BAF"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B050"/>
                <w:sz w:val="20"/>
                <w:szCs w:val="20"/>
                <w:lang w:val="cs-CZ"/>
              </w:rPr>
            </w:pPr>
            <w:r w:rsidRPr="00D64BAF">
              <w:rPr>
                <w:rFonts w:ascii="Arial" w:eastAsia="Times New Roman" w:hAnsi="Arial" w:cs="Arial"/>
                <w:b/>
                <w:bCs/>
                <w:color w:val="00B050"/>
                <w:sz w:val="20"/>
                <w:szCs w:val="20"/>
                <w:lang w:val="cs-CZ"/>
              </w:rPr>
              <w:t xml:space="preserve">Nerelevantní: </w:t>
            </w:r>
          </w:p>
        </w:tc>
        <w:tc>
          <w:tcPr>
            <w:tcW w:w="1996"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Ne</w:t>
            </w:r>
          </w:p>
        </w:tc>
        <w:tc>
          <w:tcPr>
            <w:tcW w:w="2835"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color w:val="00B050"/>
                <w:sz w:val="20"/>
                <w:szCs w:val="20"/>
                <w:lang w:val="cs-CZ"/>
              </w:rPr>
            </w:pPr>
            <w:r w:rsidRPr="00D64BAF">
              <w:rPr>
                <w:rFonts w:ascii="Arial" w:eastAsia="Times New Roman" w:hAnsi="Arial" w:cs="Arial"/>
                <w:b/>
                <w:color w:val="00B050"/>
                <w:sz w:val="20"/>
                <w:szCs w:val="20"/>
                <w:lang w:val="cs-CZ"/>
              </w:rPr>
              <w:t xml:space="preserve">Datum dosažené hodnoty: </w:t>
            </w:r>
          </w:p>
        </w:tc>
        <w:tc>
          <w:tcPr>
            <w:tcW w:w="2358"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30.11.2011</w:t>
            </w:r>
          </w:p>
        </w:tc>
      </w:tr>
      <w:tr w:rsidR="000E61B2" w:rsidRPr="00D64BAF" w:rsidTr="000E61B2">
        <w:trPr>
          <w:trHeight w:val="37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B050"/>
                <w:sz w:val="20"/>
                <w:szCs w:val="20"/>
                <w:lang w:val="cs-CZ"/>
              </w:rPr>
            </w:pPr>
            <w:r w:rsidRPr="00D64BAF">
              <w:rPr>
                <w:rFonts w:ascii="Arial" w:eastAsia="Times New Roman" w:hAnsi="Arial" w:cs="Arial"/>
                <w:b/>
                <w:bCs/>
                <w:color w:val="00B050"/>
                <w:sz w:val="20"/>
                <w:szCs w:val="20"/>
                <w:lang w:val="cs-CZ"/>
              </w:rPr>
              <w:t>Popis:</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 </w:t>
            </w:r>
          </w:p>
        </w:tc>
      </w:tr>
      <w:tr w:rsidR="000E61B2" w:rsidRPr="00D64BAF" w:rsidTr="000E61B2">
        <w:trPr>
          <w:trHeight w:val="360"/>
        </w:trPr>
        <w:tc>
          <w:tcPr>
            <w:tcW w:w="94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 </w:t>
            </w:r>
          </w:p>
        </w:tc>
      </w:tr>
    </w:tbl>
    <w:p w:rsidR="000E61B2" w:rsidRPr="00D64BAF" w:rsidRDefault="000E61B2" w:rsidP="005D3F71">
      <w:pPr>
        <w:autoSpaceDE w:val="0"/>
        <w:autoSpaceDN w:val="0"/>
        <w:adjustRightInd w:val="0"/>
        <w:spacing w:after="0" w:line="240" w:lineRule="auto"/>
        <w:jc w:val="both"/>
        <w:rPr>
          <w:rFonts w:ascii="Arial" w:hAnsi="Arial" w:cs="Arial"/>
          <w:b/>
          <w:bCs/>
          <w:i/>
          <w:color w:val="7030A0"/>
          <w:sz w:val="20"/>
          <w:szCs w:val="20"/>
          <w:lang w:val="cs-CZ"/>
        </w:rPr>
      </w:pPr>
    </w:p>
    <w:p w:rsidR="000E61B2" w:rsidRDefault="00D64BAF" w:rsidP="005D3F71">
      <w:pPr>
        <w:autoSpaceDE w:val="0"/>
        <w:autoSpaceDN w:val="0"/>
        <w:adjustRightInd w:val="0"/>
        <w:spacing w:after="0" w:line="240" w:lineRule="auto"/>
        <w:jc w:val="both"/>
        <w:rPr>
          <w:rFonts w:ascii="Arial" w:hAnsi="Arial" w:cs="Arial"/>
          <w:i/>
          <w:sz w:val="20"/>
          <w:szCs w:val="20"/>
          <w:lang w:val="cs-CZ"/>
        </w:rPr>
      </w:pPr>
      <w:r w:rsidRPr="00D64BAF">
        <w:rPr>
          <w:rFonts w:ascii="Arial" w:hAnsi="Arial" w:cs="Arial"/>
          <w:b/>
          <w:i/>
          <w:sz w:val="20"/>
          <w:szCs w:val="20"/>
          <w:lang w:val="cs-CZ"/>
        </w:rPr>
        <w:t>Indikátor 07.46.10</w:t>
      </w:r>
      <w:r w:rsidRPr="00D64BAF">
        <w:rPr>
          <w:rFonts w:ascii="Arial" w:hAnsi="Arial" w:cs="Arial"/>
          <w:i/>
          <w:sz w:val="20"/>
          <w:szCs w:val="20"/>
          <w:lang w:val="cs-CZ"/>
        </w:rPr>
        <w:t xml:space="preserve"> sleduje c</w:t>
      </w:r>
      <w:r w:rsidR="000E61B2" w:rsidRPr="00D64BAF">
        <w:rPr>
          <w:rFonts w:ascii="Arial" w:hAnsi="Arial" w:cs="Arial"/>
          <w:i/>
          <w:sz w:val="20"/>
          <w:szCs w:val="20"/>
          <w:lang w:val="cs-CZ"/>
        </w:rPr>
        <w:t>elkový počet klientů služeb, u kterých soubor poskytnutých podpor splnil svůj předem definovaný účel. Každá osoba, která obdržela</w:t>
      </w:r>
      <w:r w:rsidRPr="00D64BAF">
        <w:rPr>
          <w:rFonts w:ascii="Arial" w:hAnsi="Arial" w:cs="Arial"/>
          <w:i/>
          <w:sz w:val="20"/>
          <w:szCs w:val="20"/>
          <w:lang w:val="cs-CZ"/>
        </w:rPr>
        <w:t xml:space="preserve"> </w:t>
      </w:r>
      <w:r w:rsidR="000E61B2" w:rsidRPr="00D64BAF">
        <w:rPr>
          <w:rFonts w:ascii="Arial" w:hAnsi="Arial" w:cs="Arial"/>
          <w:i/>
          <w:sz w:val="20"/>
          <w:szCs w:val="20"/>
          <w:lang w:val="cs-CZ"/>
        </w:rPr>
        <w:t>podporu, se započítává pouze jedenkrát</w:t>
      </w:r>
      <w:r w:rsidRPr="00D64BAF">
        <w:rPr>
          <w:rFonts w:ascii="Arial" w:hAnsi="Arial" w:cs="Arial"/>
          <w:i/>
          <w:sz w:val="20"/>
          <w:szCs w:val="20"/>
          <w:lang w:val="cs-CZ"/>
        </w:rPr>
        <w:t>.</w:t>
      </w:r>
      <w:r>
        <w:rPr>
          <w:rFonts w:ascii="Arial" w:hAnsi="Arial" w:cs="Arial"/>
          <w:i/>
          <w:sz w:val="20"/>
          <w:szCs w:val="20"/>
          <w:lang w:val="cs-CZ"/>
        </w:rPr>
        <w:t xml:space="preserve"> Popis toho, kdo je považován za klienta služeb je uveden u indikátoru 07.41.10.</w:t>
      </w:r>
    </w:p>
    <w:p w:rsidR="00D64BAF" w:rsidRDefault="00D64BAF" w:rsidP="005D3F71">
      <w:pPr>
        <w:autoSpaceDE w:val="0"/>
        <w:autoSpaceDN w:val="0"/>
        <w:adjustRightInd w:val="0"/>
        <w:spacing w:after="0" w:line="240" w:lineRule="auto"/>
        <w:jc w:val="both"/>
        <w:rPr>
          <w:rFonts w:ascii="Arial" w:hAnsi="Arial" w:cs="Arial"/>
          <w:i/>
          <w:sz w:val="20"/>
          <w:szCs w:val="20"/>
          <w:lang w:val="cs-CZ"/>
        </w:rPr>
      </w:pPr>
    </w:p>
    <w:p w:rsidR="00D64BAF" w:rsidRPr="00B07775" w:rsidRDefault="00D64BAF" w:rsidP="00D64BAF">
      <w:pPr>
        <w:autoSpaceDE w:val="0"/>
        <w:autoSpaceDN w:val="0"/>
        <w:adjustRightInd w:val="0"/>
        <w:spacing w:after="0" w:line="240" w:lineRule="auto"/>
        <w:jc w:val="both"/>
        <w:rPr>
          <w:rFonts w:ascii="Arial" w:hAnsi="Arial" w:cs="Arial"/>
          <w:i/>
          <w:sz w:val="20"/>
          <w:szCs w:val="20"/>
          <w:lang w:val="cs-CZ"/>
        </w:rPr>
      </w:pPr>
      <w:r>
        <w:rPr>
          <w:rFonts w:ascii="Arial" w:hAnsi="Arial" w:cs="Arial"/>
          <w:i/>
          <w:sz w:val="20"/>
          <w:szCs w:val="20"/>
          <w:lang w:val="cs-CZ"/>
        </w:rPr>
        <w:t xml:space="preserve">Do </w:t>
      </w:r>
      <w:r w:rsidRPr="00B07775">
        <w:rPr>
          <w:rFonts w:ascii="Arial" w:hAnsi="Arial" w:cs="Arial"/>
          <w:i/>
          <w:sz w:val="20"/>
          <w:szCs w:val="20"/>
          <w:lang w:val="cs-CZ"/>
        </w:rPr>
        <w:t xml:space="preserve"> </w:t>
      </w:r>
      <w:r w:rsidRPr="00B07775">
        <w:rPr>
          <w:rFonts w:ascii="Arial" w:hAnsi="Arial" w:cs="Arial"/>
          <w:b/>
          <w:i/>
          <w:sz w:val="20"/>
          <w:szCs w:val="20"/>
          <w:lang w:val="cs-CZ"/>
        </w:rPr>
        <w:t>dosažené hodnoty</w:t>
      </w:r>
      <w:r w:rsidRPr="00B07775">
        <w:rPr>
          <w:rFonts w:ascii="Arial" w:hAnsi="Arial" w:cs="Arial"/>
          <w:i/>
          <w:sz w:val="20"/>
          <w:szCs w:val="20"/>
          <w:lang w:val="cs-CZ"/>
        </w:rPr>
        <w:t xml:space="preserve"> </w:t>
      </w:r>
      <w:r>
        <w:rPr>
          <w:rFonts w:ascii="Arial" w:hAnsi="Arial" w:cs="Arial"/>
          <w:i/>
          <w:sz w:val="20"/>
          <w:szCs w:val="20"/>
          <w:lang w:val="cs-CZ"/>
        </w:rPr>
        <w:t xml:space="preserve">se </w:t>
      </w:r>
      <w:r w:rsidRPr="00B07775">
        <w:rPr>
          <w:rFonts w:ascii="Arial" w:hAnsi="Arial" w:cs="Arial"/>
          <w:i/>
          <w:sz w:val="20"/>
          <w:szCs w:val="20"/>
          <w:lang w:val="cs-CZ"/>
        </w:rPr>
        <w:t>u</w:t>
      </w:r>
      <w:r>
        <w:rPr>
          <w:rFonts w:ascii="Arial" w:hAnsi="Arial" w:cs="Arial"/>
          <w:i/>
          <w:sz w:val="20"/>
          <w:szCs w:val="20"/>
          <w:lang w:val="cs-CZ"/>
        </w:rPr>
        <w:t>vádí kumulativní počet úspěšně proškolených osob – klientů služeb.</w:t>
      </w:r>
    </w:p>
    <w:p w:rsidR="00D64BAF" w:rsidRPr="00B07775" w:rsidRDefault="00D64BAF" w:rsidP="00D64BAF">
      <w:pPr>
        <w:autoSpaceDE w:val="0"/>
        <w:autoSpaceDN w:val="0"/>
        <w:adjustRightInd w:val="0"/>
        <w:spacing w:after="0" w:line="240" w:lineRule="auto"/>
        <w:jc w:val="both"/>
        <w:rPr>
          <w:rFonts w:ascii="Arial" w:hAnsi="Arial" w:cs="Arial"/>
          <w:i/>
          <w:sz w:val="20"/>
          <w:szCs w:val="20"/>
          <w:lang w:val="cs-CZ"/>
        </w:rPr>
      </w:pPr>
    </w:p>
    <w:p w:rsidR="00D64BAF" w:rsidRPr="00B07775" w:rsidRDefault="00D64BAF" w:rsidP="00D64BAF">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Popis</w:t>
      </w:r>
      <w:r w:rsidRPr="00B07775">
        <w:rPr>
          <w:rFonts w:ascii="Arial" w:hAnsi="Arial" w:cs="Arial"/>
          <w:i/>
          <w:sz w:val="20"/>
          <w:szCs w:val="20"/>
          <w:lang w:val="cs-CZ"/>
        </w:rPr>
        <w:t xml:space="preserve"> by měl obsahovat informaci o tom,  kterých kurzů, </w:t>
      </w:r>
      <w:proofErr w:type="spellStart"/>
      <w:r w:rsidRPr="00B07775">
        <w:rPr>
          <w:rFonts w:ascii="Arial" w:hAnsi="Arial" w:cs="Arial"/>
          <w:i/>
          <w:sz w:val="20"/>
          <w:szCs w:val="20"/>
          <w:lang w:val="cs-CZ"/>
        </w:rPr>
        <w:t>workshopů</w:t>
      </w:r>
      <w:proofErr w:type="spellEnd"/>
      <w:r w:rsidRPr="00B07775">
        <w:rPr>
          <w:rFonts w:ascii="Arial" w:hAnsi="Arial" w:cs="Arial"/>
          <w:i/>
          <w:sz w:val="20"/>
          <w:szCs w:val="20"/>
          <w:lang w:val="cs-CZ"/>
        </w:rPr>
        <w:t xml:space="preserve">, seminářů či jiných aktivit se </w:t>
      </w:r>
      <w:r>
        <w:rPr>
          <w:rFonts w:ascii="Arial" w:hAnsi="Arial" w:cs="Arial"/>
          <w:i/>
          <w:sz w:val="20"/>
          <w:szCs w:val="20"/>
          <w:lang w:val="cs-CZ"/>
        </w:rPr>
        <w:t>úspěšně podpořené osoby</w:t>
      </w:r>
      <w:r w:rsidRPr="00B07775">
        <w:rPr>
          <w:rFonts w:ascii="Arial" w:hAnsi="Arial" w:cs="Arial"/>
          <w:i/>
          <w:sz w:val="20"/>
          <w:szCs w:val="20"/>
          <w:lang w:val="cs-CZ"/>
        </w:rPr>
        <w:t xml:space="preserve"> účastnil</w:t>
      </w:r>
      <w:r w:rsidR="006C7AF8">
        <w:rPr>
          <w:rFonts w:ascii="Arial" w:hAnsi="Arial" w:cs="Arial"/>
          <w:i/>
          <w:sz w:val="20"/>
          <w:szCs w:val="20"/>
          <w:lang w:val="cs-CZ"/>
        </w:rPr>
        <w:t xml:space="preserve">y. </w:t>
      </w:r>
    </w:p>
    <w:p w:rsidR="00D64BAF" w:rsidRPr="00D64BAF" w:rsidRDefault="00D64BAF" w:rsidP="005D3F71">
      <w:pPr>
        <w:autoSpaceDE w:val="0"/>
        <w:autoSpaceDN w:val="0"/>
        <w:adjustRightInd w:val="0"/>
        <w:spacing w:after="0" w:line="240" w:lineRule="auto"/>
        <w:jc w:val="both"/>
        <w:rPr>
          <w:rFonts w:ascii="Arial" w:hAnsi="Arial" w:cs="Arial"/>
          <w:i/>
          <w:sz w:val="20"/>
          <w:szCs w:val="20"/>
          <w:lang w:val="cs-CZ"/>
        </w:rPr>
      </w:pPr>
    </w:p>
    <w:p w:rsidR="007566DF" w:rsidRPr="00B07775" w:rsidRDefault="007566DF" w:rsidP="005D3F71">
      <w:pPr>
        <w:autoSpaceDE w:val="0"/>
        <w:autoSpaceDN w:val="0"/>
        <w:adjustRightInd w:val="0"/>
        <w:spacing w:after="0" w:line="240" w:lineRule="auto"/>
        <w:jc w:val="both"/>
        <w:rPr>
          <w:rFonts w:ascii="Arial" w:hAnsi="Arial" w:cs="Arial"/>
          <w:color w:val="7030A0"/>
          <w:sz w:val="20"/>
          <w:szCs w:val="20"/>
          <w:lang w:val="cs-CZ"/>
        </w:rPr>
      </w:pPr>
    </w:p>
    <w:tbl>
      <w:tblPr>
        <w:tblW w:w="9461" w:type="dxa"/>
        <w:tblInd w:w="93" w:type="dxa"/>
        <w:tblLook w:val="04A0"/>
      </w:tblPr>
      <w:tblGrid>
        <w:gridCol w:w="2272"/>
        <w:gridCol w:w="7189"/>
      </w:tblGrid>
      <w:tr w:rsidR="007566DF" w:rsidRPr="00D64BAF"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66DF" w:rsidRPr="00D64BAF" w:rsidRDefault="007566DF" w:rsidP="003F34B7">
            <w:pPr>
              <w:spacing w:after="0" w:line="240" w:lineRule="auto"/>
              <w:jc w:val="both"/>
              <w:rPr>
                <w:rFonts w:ascii="Arial" w:eastAsia="Times New Roman" w:hAnsi="Arial" w:cs="Arial"/>
                <w:b/>
                <w:bCs/>
                <w:color w:val="0070C0"/>
                <w:sz w:val="20"/>
                <w:szCs w:val="20"/>
                <w:lang w:val="cs-CZ"/>
              </w:rPr>
            </w:pPr>
            <w:r w:rsidRPr="00D64BAF">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7566DF" w:rsidRPr="00D64BAF" w:rsidRDefault="007566DF" w:rsidP="003F34B7">
            <w:pPr>
              <w:spacing w:after="0" w:line="240" w:lineRule="auto"/>
              <w:jc w:val="both"/>
              <w:rPr>
                <w:rFonts w:ascii="Arial" w:eastAsia="Times New Roman" w:hAnsi="Arial" w:cs="Arial"/>
                <w:color w:val="0070C0"/>
                <w:sz w:val="20"/>
                <w:szCs w:val="20"/>
                <w:lang w:val="cs-CZ"/>
              </w:rPr>
            </w:pPr>
            <w:r w:rsidRPr="00D64BAF">
              <w:rPr>
                <w:rFonts w:ascii="Arial" w:eastAsia="Times New Roman" w:hAnsi="Arial" w:cs="Arial"/>
                <w:color w:val="0070C0"/>
                <w:sz w:val="20"/>
                <w:szCs w:val="20"/>
                <w:lang w:val="cs-CZ"/>
              </w:rPr>
              <w:t>07.46.11</w:t>
            </w:r>
          </w:p>
        </w:tc>
      </w:tr>
      <w:tr w:rsidR="007566DF" w:rsidRPr="0049500A"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7566DF" w:rsidRPr="00D64BAF" w:rsidRDefault="007566DF" w:rsidP="003F34B7">
            <w:pPr>
              <w:spacing w:after="0" w:line="240" w:lineRule="auto"/>
              <w:jc w:val="both"/>
              <w:rPr>
                <w:rFonts w:ascii="Arial" w:eastAsia="Times New Roman" w:hAnsi="Arial" w:cs="Arial"/>
                <w:b/>
                <w:bCs/>
                <w:color w:val="0070C0"/>
                <w:sz w:val="20"/>
                <w:szCs w:val="20"/>
                <w:lang w:val="cs-CZ"/>
              </w:rPr>
            </w:pPr>
            <w:r w:rsidRPr="00D64BAF">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7566DF" w:rsidRPr="00D64BAF" w:rsidRDefault="007566DF" w:rsidP="007566DF">
            <w:pPr>
              <w:spacing w:after="0" w:line="240" w:lineRule="auto"/>
              <w:jc w:val="both"/>
              <w:rPr>
                <w:rFonts w:ascii="Arial" w:eastAsia="Times New Roman" w:hAnsi="Arial" w:cs="Arial"/>
                <w:color w:val="0070C0"/>
                <w:sz w:val="20"/>
                <w:szCs w:val="20"/>
                <w:lang w:val="cs-CZ"/>
              </w:rPr>
            </w:pPr>
            <w:r w:rsidRPr="00D64BAF">
              <w:rPr>
                <w:rFonts w:ascii="Arial" w:eastAsia="Times New Roman" w:hAnsi="Arial" w:cs="Arial"/>
                <w:color w:val="0070C0"/>
                <w:sz w:val="20"/>
                <w:szCs w:val="20"/>
                <w:lang w:val="cs-CZ"/>
              </w:rPr>
              <w:t xml:space="preserve">Počet </w:t>
            </w:r>
            <w:proofErr w:type="spellStart"/>
            <w:r w:rsidRPr="00D64BAF">
              <w:rPr>
                <w:rFonts w:ascii="Arial" w:eastAsia="Times New Roman" w:hAnsi="Arial" w:cs="Arial"/>
                <w:color w:val="0070C0"/>
                <w:sz w:val="20"/>
                <w:szCs w:val="20"/>
                <w:lang w:val="cs-CZ"/>
              </w:rPr>
              <w:t>úšpěšně</w:t>
            </w:r>
            <w:proofErr w:type="spellEnd"/>
            <w:r w:rsidRPr="00D64BAF">
              <w:rPr>
                <w:rFonts w:ascii="Arial" w:eastAsia="Times New Roman" w:hAnsi="Arial" w:cs="Arial"/>
                <w:color w:val="0070C0"/>
                <w:sz w:val="20"/>
                <w:szCs w:val="20"/>
                <w:lang w:val="cs-CZ"/>
              </w:rPr>
              <w:t xml:space="preserve"> podpořených osob – klienti (uživatelé) služeb - muži</w:t>
            </w:r>
          </w:p>
        </w:tc>
      </w:tr>
    </w:tbl>
    <w:p w:rsidR="007566DF" w:rsidRPr="00D64BAF" w:rsidRDefault="007566DF" w:rsidP="005D3F71">
      <w:pPr>
        <w:autoSpaceDE w:val="0"/>
        <w:autoSpaceDN w:val="0"/>
        <w:adjustRightInd w:val="0"/>
        <w:spacing w:after="0" w:line="240" w:lineRule="auto"/>
        <w:jc w:val="both"/>
        <w:rPr>
          <w:rFonts w:ascii="Arial" w:hAnsi="Arial" w:cs="Arial"/>
          <w:color w:val="0070C0"/>
          <w:sz w:val="20"/>
          <w:szCs w:val="20"/>
          <w:lang w:val="cs-CZ"/>
        </w:rPr>
      </w:pPr>
    </w:p>
    <w:tbl>
      <w:tblPr>
        <w:tblW w:w="9461" w:type="dxa"/>
        <w:tblInd w:w="93" w:type="dxa"/>
        <w:tblLook w:val="04A0"/>
      </w:tblPr>
      <w:tblGrid>
        <w:gridCol w:w="2272"/>
        <w:gridCol w:w="7189"/>
      </w:tblGrid>
      <w:tr w:rsidR="007566DF" w:rsidRPr="00D64BAF"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66DF" w:rsidRPr="00D64BAF" w:rsidRDefault="007566DF" w:rsidP="003F34B7">
            <w:pPr>
              <w:spacing w:after="0" w:line="240" w:lineRule="auto"/>
              <w:jc w:val="both"/>
              <w:rPr>
                <w:rFonts w:ascii="Arial" w:eastAsia="Times New Roman" w:hAnsi="Arial" w:cs="Arial"/>
                <w:b/>
                <w:bCs/>
                <w:color w:val="0070C0"/>
                <w:sz w:val="20"/>
                <w:szCs w:val="20"/>
                <w:lang w:val="cs-CZ"/>
              </w:rPr>
            </w:pPr>
            <w:r w:rsidRPr="00D64BAF">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7566DF" w:rsidRPr="00D64BAF" w:rsidRDefault="007566DF" w:rsidP="003F34B7">
            <w:pPr>
              <w:spacing w:after="0" w:line="240" w:lineRule="auto"/>
              <w:jc w:val="both"/>
              <w:rPr>
                <w:rFonts w:ascii="Arial" w:eastAsia="Times New Roman" w:hAnsi="Arial" w:cs="Arial"/>
                <w:color w:val="0070C0"/>
                <w:sz w:val="20"/>
                <w:szCs w:val="20"/>
                <w:lang w:val="cs-CZ"/>
              </w:rPr>
            </w:pPr>
            <w:r w:rsidRPr="00D64BAF">
              <w:rPr>
                <w:rFonts w:ascii="Arial" w:eastAsia="Times New Roman" w:hAnsi="Arial" w:cs="Arial"/>
                <w:color w:val="0070C0"/>
                <w:sz w:val="20"/>
                <w:szCs w:val="20"/>
                <w:lang w:val="cs-CZ"/>
              </w:rPr>
              <w:t>07.46.12</w:t>
            </w:r>
          </w:p>
        </w:tc>
      </w:tr>
      <w:tr w:rsidR="007566DF" w:rsidRPr="0049500A"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7566DF" w:rsidRPr="00D64BAF" w:rsidRDefault="007566DF" w:rsidP="003F34B7">
            <w:pPr>
              <w:spacing w:after="0" w:line="240" w:lineRule="auto"/>
              <w:jc w:val="both"/>
              <w:rPr>
                <w:rFonts w:ascii="Arial" w:eastAsia="Times New Roman" w:hAnsi="Arial" w:cs="Arial"/>
                <w:b/>
                <w:bCs/>
                <w:color w:val="0070C0"/>
                <w:sz w:val="20"/>
                <w:szCs w:val="20"/>
                <w:lang w:val="cs-CZ"/>
              </w:rPr>
            </w:pPr>
            <w:r w:rsidRPr="00D64BAF">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7566DF" w:rsidRPr="00D64BAF" w:rsidRDefault="007566DF" w:rsidP="007566DF">
            <w:pPr>
              <w:spacing w:after="0" w:line="240" w:lineRule="auto"/>
              <w:jc w:val="both"/>
              <w:rPr>
                <w:rFonts w:ascii="Arial" w:eastAsia="Times New Roman" w:hAnsi="Arial" w:cs="Arial"/>
                <w:color w:val="0070C0"/>
                <w:sz w:val="20"/>
                <w:szCs w:val="20"/>
                <w:lang w:val="cs-CZ"/>
              </w:rPr>
            </w:pPr>
            <w:r w:rsidRPr="00D64BAF">
              <w:rPr>
                <w:rFonts w:ascii="Arial" w:eastAsia="Times New Roman" w:hAnsi="Arial" w:cs="Arial"/>
                <w:color w:val="0070C0"/>
                <w:sz w:val="20"/>
                <w:szCs w:val="20"/>
                <w:lang w:val="cs-CZ"/>
              </w:rPr>
              <w:t xml:space="preserve">Počet </w:t>
            </w:r>
            <w:proofErr w:type="spellStart"/>
            <w:r w:rsidRPr="00D64BAF">
              <w:rPr>
                <w:rFonts w:ascii="Arial" w:eastAsia="Times New Roman" w:hAnsi="Arial" w:cs="Arial"/>
                <w:color w:val="0070C0"/>
                <w:sz w:val="20"/>
                <w:szCs w:val="20"/>
                <w:lang w:val="cs-CZ"/>
              </w:rPr>
              <w:t>úšpěšně</w:t>
            </w:r>
            <w:proofErr w:type="spellEnd"/>
            <w:r w:rsidRPr="00D64BAF">
              <w:rPr>
                <w:rFonts w:ascii="Arial" w:eastAsia="Times New Roman" w:hAnsi="Arial" w:cs="Arial"/>
                <w:color w:val="0070C0"/>
                <w:sz w:val="20"/>
                <w:szCs w:val="20"/>
                <w:lang w:val="cs-CZ"/>
              </w:rPr>
              <w:t xml:space="preserve"> podpořených osob – klienti (uživatelé) služeb - ženy</w:t>
            </w:r>
          </w:p>
        </w:tc>
      </w:tr>
    </w:tbl>
    <w:p w:rsidR="007566DF" w:rsidRPr="00B07775" w:rsidRDefault="007566DF" w:rsidP="005D3F71">
      <w:pPr>
        <w:autoSpaceDE w:val="0"/>
        <w:autoSpaceDN w:val="0"/>
        <w:adjustRightInd w:val="0"/>
        <w:spacing w:after="0" w:line="240" w:lineRule="auto"/>
        <w:jc w:val="both"/>
        <w:rPr>
          <w:rFonts w:ascii="Arial" w:hAnsi="Arial" w:cs="Arial"/>
          <w:color w:val="7030A0"/>
          <w:sz w:val="20"/>
          <w:szCs w:val="20"/>
          <w:lang w:val="cs-CZ"/>
        </w:rPr>
      </w:pPr>
    </w:p>
    <w:p w:rsidR="000E61B2" w:rsidRPr="00D64BAF" w:rsidRDefault="00D64BAF" w:rsidP="005D3F71">
      <w:pPr>
        <w:autoSpaceDE w:val="0"/>
        <w:autoSpaceDN w:val="0"/>
        <w:adjustRightInd w:val="0"/>
        <w:spacing w:after="0" w:line="240" w:lineRule="auto"/>
        <w:jc w:val="both"/>
        <w:rPr>
          <w:rFonts w:ascii="Arial" w:hAnsi="Arial" w:cs="Arial"/>
          <w:i/>
          <w:sz w:val="20"/>
          <w:szCs w:val="20"/>
          <w:lang w:val="cs-CZ"/>
        </w:rPr>
      </w:pPr>
      <w:r w:rsidRPr="00D64BAF">
        <w:rPr>
          <w:rFonts w:ascii="Arial" w:hAnsi="Arial" w:cs="Arial"/>
          <w:b/>
          <w:i/>
          <w:sz w:val="20"/>
          <w:szCs w:val="20"/>
          <w:lang w:val="cs-CZ"/>
        </w:rPr>
        <w:t>Indikátory 07.46.11 a 07.46.12</w:t>
      </w:r>
      <w:r w:rsidRPr="00D64BAF">
        <w:rPr>
          <w:rFonts w:ascii="Arial" w:hAnsi="Arial" w:cs="Arial"/>
          <w:i/>
          <w:sz w:val="20"/>
          <w:szCs w:val="20"/>
          <w:lang w:val="cs-CZ"/>
        </w:rPr>
        <w:t xml:space="preserve"> sledují členění úspěšně podpořených osob – klientů služeb na muže a ženy.</w:t>
      </w:r>
    </w:p>
    <w:p w:rsidR="00D64BAF" w:rsidRPr="00D64BAF" w:rsidRDefault="00D64BAF" w:rsidP="005D3F71">
      <w:pPr>
        <w:autoSpaceDE w:val="0"/>
        <w:autoSpaceDN w:val="0"/>
        <w:adjustRightInd w:val="0"/>
        <w:spacing w:after="0" w:line="240" w:lineRule="auto"/>
        <w:jc w:val="both"/>
        <w:rPr>
          <w:rFonts w:ascii="Arial" w:hAnsi="Arial" w:cs="Arial"/>
          <w:i/>
          <w:sz w:val="20"/>
          <w:szCs w:val="20"/>
          <w:lang w:val="cs-CZ"/>
        </w:rPr>
      </w:pPr>
    </w:p>
    <w:p w:rsidR="00D64BAF" w:rsidRDefault="00D64BAF" w:rsidP="005D3F71">
      <w:pPr>
        <w:autoSpaceDE w:val="0"/>
        <w:autoSpaceDN w:val="0"/>
        <w:adjustRightInd w:val="0"/>
        <w:spacing w:after="0" w:line="240" w:lineRule="auto"/>
        <w:jc w:val="both"/>
        <w:rPr>
          <w:rFonts w:ascii="Arial" w:hAnsi="Arial" w:cs="Arial"/>
          <w:b/>
          <w:i/>
          <w:sz w:val="20"/>
          <w:szCs w:val="20"/>
          <w:lang w:val="cs-CZ"/>
        </w:rPr>
      </w:pPr>
      <w:r w:rsidRPr="00D64BAF">
        <w:rPr>
          <w:rFonts w:ascii="Arial" w:hAnsi="Arial" w:cs="Arial"/>
          <w:b/>
          <w:i/>
          <w:sz w:val="20"/>
          <w:szCs w:val="20"/>
          <w:lang w:val="cs-CZ"/>
        </w:rPr>
        <w:t>Součet těchto indikátorů musí být roven indikátoru 07.46.10.</w:t>
      </w:r>
    </w:p>
    <w:p w:rsidR="006C7AF8" w:rsidRDefault="006C7AF8" w:rsidP="005D3F71">
      <w:pPr>
        <w:autoSpaceDE w:val="0"/>
        <w:autoSpaceDN w:val="0"/>
        <w:adjustRightInd w:val="0"/>
        <w:spacing w:after="0" w:line="240" w:lineRule="auto"/>
        <w:jc w:val="both"/>
        <w:rPr>
          <w:rFonts w:ascii="Arial" w:hAnsi="Arial" w:cs="Arial"/>
          <w:b/>
          <w:i/>
          <w:sz w:val="20"/>
          <w:szCs w:val="20"/>
          <w:lang w:val="cs-CZ"/>
        </w:rPr>
      </w:pPr>
    </w:p>
    <w:p w:rsidR="006C7AF8" w:rsidRDefault="006C7AF8" w:rsidP="005D3F71">
      <w:pPr>
        <w:autoSpaceDE w:val="0"/>
        <w:autoSpaceDN w:val="0"/>
        <w:adjustRightInd w:val="0"/>
        <w:spacing w:after="0" w:line="240" w:lineRule="auto"/>
        <w:jc w:val="both"/>
        <w:rPr>
          <w:rFonts w:ascii="Arial" w:hAnsi="Arial" w:cs="Arial"/>
          <w:b/>
          <w:i/>
          <w:sz w:val="20"/>
          <w:szCs w:val="20"/>
          <w:lang w:val="cs-CZ"/>
        </w:rPr>
      </w:pPr>
    </w:p>
    <w:p w:rsidR="001741E6" w:rsidRPr="00D64BAF" w:rsidRDefault="001741E6" w:rsidP="005D3F71">
      <w:pPr>
        <w:autoSpaceDE w:val="0"/>
        <w:autoSpaceDN w:val="0"/>
        <w:adjustRightInd w:val="0"/>
        <w:spacing w:after="0" w:line="240" w:lineRule="auto"/>
        <w:jc w:val="both"/>
        <w:rPr>
          <w:rFonts w:ascii="Arial" w:hAnsi="Arial" w:cs="Arial"/>
          <w:b/>
          <w:i/>
          <w:sz w:val="20"/>
          <w:szCs w:val="20"/>
          <w:lang w:val="cs-CZ"/>
        </w:rPr>
      </w:pPr>
    </w:p>
    <w:tbl>
      <w:tblPr>
        <w:tblW w:w="9461" w:type="dxa"/>
        <w:tblInd w:w="93" w:type="dxa"/>
        <w:tblLook w:val="04A0"/>
      </w:tblPr>
      <w:tblGrid>
        <w:gridCol w:w="2272"/>
        <w:gridCol w:w="1996"/>
        <w:gridCol w:w="2835"/>
        <w:gridCol w:w="2358"/>
      </w:tblGrid>
      <w:tr w:rsidR="000E61B2" w:rsidRPr="00D64BAF"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B050"/>
                <w:sz w:val="20"/>
                <w:szCs w:val="20"/>
                <w:lang w:val="cs-CZ"/>
              </w:rPr>
            </w:pPr>
            <w:r w:rsidRPr="00D64BAF">
              <w:rPr>
                <w:rFonts w:ascii="Arial" w:eastAsia="Times New Roman" w:hAnsi="Arial" w:cs="Arial"/>
                <w:b/>
                <w:bCs/>
                <w:color w:val="00B050"/>
                <w:sz w:val="20"/>
                <w:szCs w:val="20"/>
                <w:lang w:val="cs-CZ"/>
              </w:rPr>
              <w:lastRenderedPageBreak/>
              <w:t xml:space="preserve">Kód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07.46.20</w:t>
            </w:r>
          </w:p>
        </w:tc>
      </w:tr>
      <w:tr w:rsidR="000E61B2"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B050"/>
                <w:sz w:val="20"/>
                <w:szCs w:val="20"/>
                <w:lang w:val="cs-CZ"/>
              </w:rPr>
            </w:pPr>
            <w:r w:rsidRPr="00D64BAF">
              <w:rPr>
                <w:rFonts w:ascii="Arial" w:eastAsia="Times New Roman" w:hAnsi="Arial" w:cs="Arial"/>
                <w:b/>
                <w:bCs/>
                <w:color w:val="00B050"/>
                <w:sz w:val="20"/>
                <w:szCs w:val="20"/>
                <w:lang w:val="cs-CZ"/>
              </w:rPr>
              <w:t xml:space="preserve">Název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 xml:space="preserve">Počet </w:t>
            </w:r>
            <w:proofErr w:type="spellStart"/>
            <w:r w:rsidRPr="00D64BAF">
              <w:rPr>
                <w:rFonts w:ascii="Arial" w:eastAsia="Times New Roman" w:hAnsi="Arial" w:cs="Arial"/>
                <w:color w:val="00B050"/>
                <w:sz w:val="20"/>
                <w:szCs w:val="20"/>
                <w:lang w:val="cs-CZ"/>
              </w:rPr>
              <w:t>úšpěšně</w:t>
            </w:r>
            <w:proofErr w:type="spellEnd"/>
            <w:r w:rsidRPr="00D64BAF">
              <w:rPr>
                <w:rFonts w:ascii="Arial" w:eastAsia="Times New Roman" w:hAnsi="Arial" w:cs="Arial"/>
                <w:color w:val="00B050"/>
                <w:sz w:val="20"/>
                <w:szCs w:val="20"/>
                <w:lang w:val="cs-CZ"/>
              </w:rPr>
              <w:t xml:space="preserve"> podpořených osob – poskytovatelé  služeb - celkem</w:t>
            </w:r>
          </w:p>
        </w:tc>
      </w:tr>
      <w:tr w:rsidR="000E61B2" w:rsidRPr="00D64BAF"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B050"/>
                <w:sz w:val="20"/>
                <w:szCs w:val="20"/>
                <w:lang w:val="cs-CZ"/>
              </w:rPr>
            </w:pPr>
            <w:r w:rsidRPr="00D64BAF">
              <w:rPr>
                <w:rFonts w:ascii="Arial" w:eastAsia="Times New Roman" w:hAnsi="Arial" w:cs="Arial"/>
                <w:b/>
                <w:bCs/>
                <w:color w:val="00B050"/>
                <w:sz w:val="20"/>
                <w:szCs w:val="20"/>
                <w:lang w:val="cs-CZ"/>
              </w:rPr>
              <w:t>Dosažená hodnota:</w:t>
            </w:r>
          </w:p>
        </w:tc>
        <w:tc>
          <w:tcPr>
            <w:tcW w:w="1996"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1</w:t>
            </w:r>
          </w:p>
        </w:tc>
        <w:tc>
          <w:tcPr>
            <w:tcW w:w="2835"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color w:val="00B050"/>
                <w:sz w:val="20"/>
                <w:szCs w:val="20"/>
                <w:lang w:val="cs-CZ"/>
              </w:rPr>
            </w:pPr>
            <w:r w:rsidRPr="00D64BAF">
              <w:rPr>
                <w:rFonts w:ascii="Arial" w:eastAsia="Times New Roman" w:hAnsi="Arial" w:cs="Arial"/>
                <w:b/>
                <w:color w:val="00B050"/>
                <w:sz w:val="20"/>
                <w:szCs w:val="20"/>
                <w:lang w:val="cs-CZ"/>
              </w:rPr>
              <w:t xml:space="preserve">Měrná jednotka: </w:t>
            </w:r>
          </w:p>
        </w:tc>
        <w:tc>
          <w:tcPr>
            <w:tcW w:w="2358"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Počet osob</w:t>
            </w:r>
          </w:p>
        </w:tc>
      </w:tr>
      <w:tr w:rsidR="000E61B2" w:rsidRPr="00D64BAF"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B050"/>
                <w:sz w:val="20"/>
                <w:szCs w:val="20"/>
                <w:lang w:val="cs-CZ"/>
              </w:rPr>
            </w:pPr>
            <w:r w:rsidRPr="00D64BAF">
              <w:rPr>
                <w:rFonts w:ascii="Arial" w:eastAsia="Times New Roman" w:hAnsi="Arial" w:cs="Arial"/>
                <w:b/>
                <w:bCs/>
                <w:color w:val="00B050"/>
                <w:sz w:val="20"/>
                <w:szCs w:val="20"/>
                <w:lang w:val="cs-CZ"/>
              </w:rPr>
              <w:t xml:space="preserve">Nerelevantní: </w:t>
            </w:r>
          </w:p>
        </w:tc>
        <w:tc>
          <w:tcPr>
            <w:tcW w:w="1996"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Ne</w:t>
            </w:r>
          </w:p>
        </w:tc>
        <w:tc>
          <w:tcPr>
            <w:tcW w:w="2835"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color w:val="00B050"/>
                <w:sz w:val="20"/>
                <w:szCs w:val="20"/>
                <w:lang w:val="cs-CZ"/>
              </w:rPr>
            </w:pPr>
            <w:r w:rsidRPr="00D64BAF">
              <w:rPr>
                <w:rFonts w:ascii="Arial" w:eastAsia="Times New Roman" w:hAnsi="Arial" w:cs="Arial"/>
                <w:b/>
                <w:color w:val="00B050"/>
                <w:sz w:val="20"/>
                <w:szCs w:val="20"/>
                <w:lang w:val="cs-CZ"/>
              </w:rPr>
              <w:t xml:space="preserve">Datum dosažené hodnoty: </w:t>
            </w:r>
          </w:p>
        </w:tc>
        <w:tc>
          <w:tcPr>
            <w:tcW w:w="2358" w:type="dxa"/>
            <w:tcBorders>
              <w:top w:val="nil"/>
              <w:left w:val="nil"/>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30.11.2011</w:t>
            </w:r>
          </w:p>
        </w:tc>
      </w:tr>
      <w:tr w:rsidR="000E61B2" w:rsidRPr="00D64BAF" w:rsidTr="000E61B2">
        <w:trPr>
          <w:trHeight w:val="37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B050"/>
                <w:sz w:val="20"/>
                <w:szCs w:val="20"/>
                <w:lang w:val="cs-CZ"/>
              </w:rPr>
            </w:pPr>
            <w:r w:rsidRPr="00D64BAF">
              <w:rPr>
                <w:rFonts w:ascii="Arial" w:eastAsia="Times New Roman" w:hAnsi="Arial" w:cs="Arial"/>
                <w:b/>
                <w:bCs/>
                <w:color w:val="00B050"/>
                <w:sz w:val="20"/>
                <w:szCs w:val="20"/>
                <w:lang w:val="cs-CZ"/>
              </w:rPr>
              <w:t>Popis:</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 </w:t>
            </w:r>
          </w:p>
        </w:tc>
      </w:tr>
      <w:tr w:rsidR="000E61B2" w:rsidRPr="00D64BAF" w:rsidTr="000E61B2">
        <w:trPr>
          <w:trHeight w:val="360"/>
        </w:trPr>
        <w:tc>
          <w:tcPr>
            <w:tcW w:w="94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B050"/>
                <w:sz w:val="20"/>
                <w:szCs w:val="20"/>
                <w:lang w:val="cs-CZ"/>
              </w:rPr>
            </w:pPr>
            <w:r w:rsidRPr="00D64BAF">
              <w:rPr>
                <w:rFonts w:ascii="Arial" w:eastAsia="Times New Roman" w:hAnsi="Arial" w:cs="Arial"/>
                <w:color w:val="00B050"/>
                <w:sz w:val="20"/>
                <w:szCs w:val="20"/>
                <w:lang w:val="cs-CZ"/>
              </w:rPr>
              <w:t> </w:t>
            </w:r>
          </w:p>
        </w:tc>
      </w:tr>
    </w:tbl>
    <w:p w:rsidR="000E61B2" w:rsidRPr="00B07775" w:rsidRDefault="000E61B2" w:rsidP="005D3F71">
      <w:pPr>
        <w:autoSpaceDE w:val="0"/>
        <w:autoSpaceDN w:val="0"/>
        <w:adjustRightInd w:val="0"/>
        <w:spacing w:after="0" w:line="240" w:lineRule="auto"/>
        <w:jc w:val="both"/>
        <w:rPr>
          <w:rFonts w:ascii="Arial" w:hAnsi="Arial" w:cs="Arial"/>
          <w:color w:val="7030A0"/>
          <w:sz w:val="20"/>
          <w:szCs w:val="20"/>
          <w:lang w:val="cs-CZ"/>
        </w:rPr>
      </w:pPr>
    </w:p>
    <w:p w:rsidR="00D64BAF" w:rsidRDefault="00D64BAF" w:rsidP="00D64BAF">
      <w:pPr>
        <w:autoSpaceDE w:val="0"/>
        <w:autoSpaceDN w:val="0"/>
        <w:adjustRightInd w:val="0"/>
        <w:spacing w:after="0" w:line="240" w:lineRule="auto"/>
        <w:jc w:val="both"/>
        <w:rPr>
          <w:rFonts w:ascii="Arial" w:hAnsi="Arial" w:cs="Arial"/>
          <w:i/>
          <w:sz w:val="20"/>
          <w:szCs w:val="20"/>
          <w:lang w:val="cs-CZ"/>
        </w:rPr>
      </w:pPr>
      <w:r w:rsidRPr="00D64BAF">
        <w:rPr>
          <w:rFonts w:ascii="Arial" w:hAnsi="Arial" w:cs="Arial"/>
          <w:b/>
          <w:i/>
          <w:sz w:val="20"/>
          <w:szCs w:val="20"/>
          <w:lang w:val="cs-CZ"/>
        </w:rPr>
        <w:t>Indikátor 07.46.</w:t>
      </w:r>
      <w:r>
        <w:rPr>
          <w:rFonts w:ascii="Arial" w:hAnsi="Arial" w:cs="Arial"/>
          <w:b/>
          <w:i/>
          <w:sz w:val="20"/>
          <w:szCs w:val="20"/>
          <w:lang w:val="cs-CZ"/>
        </w:rPr>
        <w:t>2</w:t>
      </w:r>
      <w:r w:rsidRPr="00D64BAF">
        <w:rPr>
          <w:rFonts w:ascii="Arial" w:hAnsi="Arial" w:cs="Arial"/>
          <w:b/>
          <w:i/>
          <w:sz w:val="20"/>
          <w:szCs w:val="20"/>
          <w:lang w:val="cs-CZ"/>
        </w:rPr>
        <w:t>0</w:t>
      </w:r>
      <w:r w:rsidRPr="00D64BAF">
        <w:rPr>
          <w:rFonts w:ascii="Arial" w:hAnsi="Arial" w:cs="Arial"/>
          <w:i/>
          <w:sz w:val="20"/>
          <w:szCs w:val="20"/>
          <w:lang w:val="cs-CZ"/>
        </w:rPr>
        <w:t xml:space="preserve"> sleduje celkový počet </w:t>
      </w:r>
      <w:r>
        <w:rPr>
          <w:rFonts w:ascii="Arial" w:hAnsi="Arial" w:cs="Arial"/>
          <w:i/>
          <w:sz w:val="20"/>
          <w:szCs w:val="20"/>
          <w:lang w:val="cs-CZ"/>
        </w:rPr>
        <w:t>poskytovatelů</w:t>
      </w:r>
      <w:r w:rsidRPr="00D64BAF">
        <w:rPr>
          <w:rFonts w:ascii="Arial" w:hAnsi="Arial" w:cs="Arial"/>
          <w:i/>
          <w:sz w:val="20"/>
          <w:szCs w:val="20"/>
          <w:lang w:val="cs-CZ"/>
        </w:rPr>
        <w:t xml:space="preserve"> služeb, u kterých soubor poskytnutých podpor splnil svůj předem definovaný účel. Každá osoba, která obdržela podporu, se započítává pouze jedenkrát.</w:t>
      </w:r>
      <w:r>
        <w:rPr>
          <w:rFonts w:ascii="Arial" w:hAnsi="Arial" w:cs="Arial"/>
          <w:i/>
          <w:sz w:val="20"/>
          <w:szCs w:val="20"/>
          <w:lang w:val="cs-CZ"/>
        </w:rPr>
        <w:t xml:space="preserve"> Popis toho, kdo je považován za poskytovatele služeb je uveden u indikátoru 07.41.20.</w:t>
      </w:r>
    </w:p>
    <w:p w:rsidR="006C7AF8" w:rsidRDefault="006C7AF8" w:rsidP="00D64BAF">
      <w:pPr>
        <w:autoSpaceDE w:val="0"/>
        <w:autoSpaceDN w:val="0"/>
        <w:adjustRightInd w:val="0"/>
        <w:spacing w:after="0" w:line="240" w:lineRule="auto"/>
        <w:jc w:val="both"/>
        <w:rPr>
          <w:rFonts w:ascii="Arial" w:hAnsi="Arial" w:cs="Arial"/>
          <w:i/>
          <w:sz w:val="20"/>
          <w:szCs w:val="20"/>
          <w:lang w:val="cs-CZ"/>
        </w:rPr>
      </w:pPr>
    </w:p>
    <w:p w:rsidR="00D64BAF" w:rsidRPr="00B07775" w:rsidRDefault="00D64BAF" w:rsidP="00D64BAF">
      <w:pPr>
        <w:autoSpaceDE w:val="0"/>
        <w:autoSpaceDN w:val="0"/>
        <w:adjustRightInd w:val="0"/>
        <w:spacing w:after="0" w:line="240" w:lineRule="auto"/>
        <w:jc w:val="both"/>
        <w:rPr>
          <w:rFonts w:ascii="Arial" w:hAnsi="Arial" w:cs="Arial"/>
          <w:i/>
          <w:sz w:val="20"/>
          <w:szCs w:val="20"/>
          <w:lang w:val="cs-CZ"/>
        </w:rPr>
      </w:pPr>
      <w:r>
        <w:rPr>
          <w:rFonts w:ascii="Arial" w:hAnsi="Arial" w:cs="Arial"/>
          <w:i/>
          <w:sz w:val="20"/>
          <w:szCs w:val="20"/>
          <w:lang w:val="cs-CZ"/>
        </w:rPr>
        <w:t xml:space="preserve">Do </w:t>
      </w:r>
      <w:r w:rsidRPr="00B07775">
        <w:rPr>
          <w:rFonts w:ascii="Arial" w:hAnsi="Arial" w:cs="Arial"/>
          <w:i/>
          <w:sz w:val="20"/>
          <w:szCs w:val="20"/>
          <w:lang w:val="cs-CZ"/>
        </w:rPr>
        <w:t xml:space="preserve"> </w:t>
      </w:r>
      <w:r w:rsidRPr="00B07775">
        <w:rPr>
          <w:rFonts w:ascii="Arial" w:hAnsi="Arial" w:cs="Arial"/>
          <w:b/>
          <w:i/>
          <w:sz w:val="20"/>
          <w:szCs w:val="20"/>
          <w:lang w:val="cs-CZ"/>
        </w:rPr>
        <w:t>dosažené hodnoty</w:t>
      </w:r>
      <w:r w:rsidRPr="00B07775">
        <w:rPr>
          <w:rFonts w:ascii="Arial" w:hAnsi="Arial" w:cs="Arial"/>
          <w:i/>
          <w:sz w:val="20"/>
          <w:szCs w:val="20"/>
          <w:lang w:val="cs-CZ"/>
        </w:rPr>
        <w:t xml:space="preserve"> </w:t>
      </w:r>
      <w:r>
        <w:rPr>
          <w:rFonts w:ascii="Arial" w:hAnsi="Arial" w:cs="Arial"/>
          <w:i/>
          <w:sz w:val="20"/>
          <w:szCs w:val="20"/>
          <w:lang w:val="cs-CZ"/>
        </w:rPr>
        <w:t xml:space="preserve">se </w:t>
      </w:r>
      <w:r w:rsidRPr="00B07775">
        <w:rPr>
          <w:rFonts w:ascii="Arial" w:hAnsi="Arial" w:cs="Arial"/>
          <w:i/>
          <w:sz w:val="20"/>
          <w:szCs w:val="20"/>
          <w:lang w:val="cs-CZ"/>
        </w:rPr>
        <w:t>u</w:t>
      </w:r>
      <w:r>
        <w:rPr>
          <w:rFonts w:ascii="Arial" w:hAnsi="Arial" w:cs="Arial"/>
          <w:i/>
          <w:sz w:val="20"/>
          <w:szCs w:val="20"/>
          <w:lang w:val="cs-CZ"/>
        </w:rPr>
        <w:t>vádí kumulativní počet úspěšně proškolených osob – poskytovatelů služeb.</w:t>
      </w:r>
    </w:p>
    <w:p w:rsidR="00D64BAF" w:rsidRPr="00B07775" w:rsidRDefault="00D64BAF" w:rsidP="00D64BAF">
      <w:pPr>
        <w:autoSpaceDE w:val="0"/>
        <w:autoSpaceDN w:val="0"/>
        <w:adjustRightInd w:val="0"/>
        <w:spacing w:after="0" w:line="240" w:lineRule="auto"/>
        <w:jc w:val="both"/>
        <w:rPr>
          <w:rFonts w:ascii="Arial" w:hAnsi="Arial" w:cs="Arial"/>
          <w:i/>
          <w:sz w:val="20"/>
          <w:szCs w:val="20"/>
          <w:lang w:val="cs-CZ"/>
        </w:rPr>
      </w:pPr>
    </w:p>
    <w:p w:rsidR="00D64BAF" w:rsidRPr="00B07775" w:rsidRDefault="00D64BAF" w:rsidP="00D64BAF">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Popis</w:t>
      </w:r>
      <w:r w:rsidRPr="00B07775">
        <w:rPr>
          <w:rFonts w:ascii="Arial" w:hAnsi="Arial" w:cs="Arial"/>
          <w:i/>
          <w:sz w:val="20"/>
          <w:szCs w:val="20"/>
          <w:lang w:val="cs-CZ"/>
        </w:rPr>
        <w:t xml:space="preserve"> by měl obsahovat informaci o tom,  kterých kurzů, </w:t>
      </w:r>
      <w:proofErr w:type="spellStart"/>
      <w:r w:rsidRPr="00B07775">
        <w:rPr>
          <w:rFonts w:ascii="Arial" w:hAnsi="Arial" w:cs="Arial"/>
          <w:i/>
          <w:sz w:val="20"/>
          <w:szCs w:val="20"/>
          <w:lang w:val="cs-CZ"/>
        </w:rPr>
        <w:t>workshopů</w:t>
      </w:r>
      <w:proofErr w:type="spellEnd"/>
      <w:r w:rsidRPr="00B07775">
        <w:rPr>
          <w:rFonts w:ascii="Arial" w:hAnsi="Arial" w:cs="Arial"/>
          <w:i/>
          <w:sz w:val="20"/>
          <w:szCs w:val="20"/>
          <w:lang w:val="cs-CZ"/>
        </w:rPr>
        <w:t xml:space="preserve">, seminářů či jiných aktivit se </w:t>
      </w:r>
      <w:r>
        <w:rPr>
          <w:rFonts w:ascii="Arial" w:hAnsi="Arial" w:cs="Arial"/>
          <w:i/>
          <w:sz w:val="20"/>
          <w:szCs w:val="20"/>
          <w:lang w:val="cs-CZ"/>
        </w:rPr>
        <w:t>úspěšně podpořené osoby</w:t>
      </w:r>
      <w:r w:rsidRPr="00B07775">
        <w:rPr>
          <w:rFonts w:ascii="Arial" w:hAnsi="Arial" w:cs="Arial"/>
          <w:i/>
          <w:sz w:val="20"/>
          <w:szCs w:val="20"/>
          <w:lang w:val="cs-CZ"/>
        </w:rPr>
        <w:t xml:space="preserve"> účastnil</w:t>
      </w:r>
      <w:r>
        <w:rPr>
          <w:rFonts w:ascii="Arial" w:hAnsi="Arial" w:cs="Arial"/>
          <w:i/>
          <w:sz w:val="20"/>
          <w:szCs w:val="20"/>
          <w:lang w:val="cs-CZ"/>
        </w:rPr>
        <w:t xml:space="preserve">y. </w:t>
      </w:r>
    </w:p>
    <w:p w:rsidR="000E61B2" w:rsidRPr="00B07775" w:rsidRDefault="000E61B2" w:rsidP="005D3F71">
      <w:pPr>
        <w:autoSpaceDE w:val="0"/>
        <w:autoSpaceDN w:val="0"/>
        <w:adjustRightInd w:val="0"/>
        <w:spacing w:after="0" w:line="240" w:lineRule="auto"/>
        <w:jc w:val="both"/>
        <w:rPr>
          <w:rFonts w:ascii="Arial" w:hAnsi="Arial" w:cs="Arial"/>
          <w:color w:val="7030A0"/>
          <w:sz w:val="20"/>
          <w:szCs w:val="20"/>
          <w:lang w:val="cs-CZ"/>
        </w:rPr>
      </w:pPr>
    </w:p>
    <w:p w:rsidR="000E61B2" w:rsidRPr="00D64BAF" w:rsidRDefault="000E61B2" w:rsidP="005D3F71">
      <w:pPr>
        <w:autoSpaceDE w:val="0"/>
        <w:autoSpaceDN w:val="0"/>
        <w:adjustRightInd w:val="0"/>
        <w:spacing w:after="0" w:line="240" w:lineRule="auto"/>
        <w:jc w:val="both"/>
        <w:rPr>
          <w:rFonts w:ascii="Arial" w:hAnsi="Arial" w:cs="Arial"/>
          <w:color w:val="0070C0"/>
          <w:sz w:val="20"/>
          <w:szCs w:val="20"/>
          <w:lang w:val="cs-CZ"/>
        </w:rPr>
      </w:pPr>
    </w:p>
    <w:tbl>
      <w:tblPr>
        <w:tblW w:w="9461" w:type="dxa"/>
        <w:tblInd w:w="93" w:type="dxa"/>
        <w:tblLook w:val="04A0"/>
      </w:tblPr>
      <w:tblGrid>
        <w:gridCol w:w="2272"/>
        <w:gridCol w:w="7189"/>
      </w:tblGrid>
      <w:tr w:rsidR="00882220" w:rsidRPr="00D64BAF"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2220" w:rsidRPr="00D64BAF" w:rsidRDefault="00882220" w:rsidP="003F34B7">
            <w:pPr>
              <w:spacing w:after="0" w:line="240" w:lineRule="auto"/>
              <w:jc w:val="both"/>
              <w:rPr>
                <w:rFonts w:ascii="Arial" w:eastAsia="Times New Roman" w:hAnsi="Arial" w:cs="Arial"/>
                <w:b/>
                <w:bCs/>
                <w:color w:val="0070C0"/>
                <w:sz w:val="20"/>
                <w:szCs w:val="20"/>
                <w:lang w:val="cs-CZ"/>
              </w:rPr>
            </w:pPr>
            <w:r w:rsidRPr="00D64BAF">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882220" w:rsidRPr="00D64BAF" w:rsidRDefault="00882220" w:rsidP="003F34B7">
            <w:pPr>
              <w:spacing w:after="0" w:line="240" w:lineRule="auto"/>
              <w:jc w:val="both"/>
              <w:rPr>
                <w:rFonts w:ascii="Arial" w:eastAsia="Times New Roman" w:hAnsi="Arial" w:cs="Arial"/>
                <w:color w:val="0070C0"/>
                <w:sz w:val="20"/>
                <w:szCs w:val="20"/>
                <w:lang w:val="cs-CZ"/>
              </w:rPr>
            </w:pPr>
            <w:r w:rsidRPr="00D64BAF">
              <w:rPr>
                <w:rFonts w:ascii="Arial" w:eastAsia="Times New Roman" w:hAnsi="Arial" w:cs="Arial"/>
                <w:color w:val="0070C0"/>
                <w:sz w:val="20"/>
                <w:szCs w:val="20"/>
                <w:lang w:val="cs-CZ"/>
              </w:rPr>
              <w:t>07.46.21</w:t>
            </w:r>
          </w:p>
        </w:tc>
      </w:tr>
      <w:tr w:rsidR="00882220" w:rsidRPr="0049500A"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882220" w:rsidRPr="00D64BAF" w:rsidRDefault="00882220" w:rsidP="003F34B7">
            <w:pPr>
              <w:spacing w:after="0" w:line="240" w:lineRule="auto"/>
              <w:jc w:val="both"/>
              <w:rPr>
                <w:rFonts w:ascii="Arial" w:eastAsia="Times New Roman" w:hAnsi="Arial" w:cs="Arial"/>
                <w:b/>
                <w:bCs/>
                <w:color w:val="0070C0"/>
                <w:sz w:val="20"/>
                <w:szCs w:val="20"/>
                <w:lang w:val="cs-CZ"/>
              </w:rPr>
            </w:pPr>
            <w:r w:rsidRPr="00D64BAF">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882220" w:rsidRPr="00D64BAF" w:rsidRDefault="00882220" w:rsidP="003F34B7">
            <w:pPr>
              <w:spacing w:after="0" w:line="240" w:lineRule="auto"/>
              <w:jc w:val="both"/>
              <w:rPr>
                <w:rFonts w:ascii="Arial" w:eastAsia="Times New Roman" w:hAnsi="Arial" w:cs="Arial"/>
                <w:color w:val="0070C0"/>
                <w:sz w:val="20"/>
                <w:szCs w:val="20"/>
                <w:lang w:val="cs-CZ"/>
              </w:rPr>
            </w:pPr>
            <w:r w:rsidRPr="00D64BAF">
              <w:rPr>
                <w:rFonts w:ascii="Arial" w:eastAsia="Times New Roman" w:hAnsi="Arial" w:cs="Arial"/>
                <w:color w:val="0070C0"/>
                <w:sz w:val="20"/>
                <w:szCs w:val="20"/>
                <w:lang w:val="cs-CZ"/>
              </w:rPr>
              <w:t xml:space="preserve">Počet </w:t>
            </w:r>
            <w:proofErr w:type="spellStart"/>
            <w:r w:rsidRPr="00D64BAF">
              <w:rPr>
                <w:rFonts w:ascii="Arial" w:eastAsia="Times New Roman" w:hAnsi="Arial" w:cs="Arial"/>
                <w:color w:val="0070C0"/>
                <w:sz w:val="20"/>
                <w:szCs w:val="20"/>
                <w:lang w:val="cs-CZ"/>
              </w:rPr>
              <w:t>úšpěšně</w:t>
            </w:r>
            <w:proofErr w:type="spellEnd"/>
            <w:r w:rsidRPr="00D64BAF">
              <w:rPr>
                <w:rFonts w:ascii="Arial" w:eastAsia="Times New Roman" w:hAnsi="Arial" w:cs="Arial"/>
                <w:color w:val="0070C0"/>
                <w:sz w:val="20"/>
                <w:szCs w:val="20"/>
                <w:lang w:val="cs-CZ"/>
              </w:rPr>
              <w:t xml:space="preserve"> podpořených osob – poskytovatelé  služeb - celkem</w:t>
            </w:r>
          </w:p>
        </w:tc>
      </w:tr>
    </w:tbl>
    <w:p w:rsidR="00882220" w:rsidRPr="00D64BAF" w:rsidRDefault="00882220" w:rsidP="005D3F71">
      <w:pPr>
        <w:autoSpaceDE w:val="0"/>
        <w:autoSpaceDN w:val="0"/>
        <w:adjustRightInd w:val="0"/>
        <w:spacing w:after="0" w:line="240" w:lineRule="auto"/>
        <w:jc w:val="both"/>
        <w:rPr>
          <w:rFonts w:ascii="Arial" w:hAnsi="Arial" w:cs="Arial"/>
          <w:color w:val="0070C0"/>
          <w:sz w:val="20"/>
          <w:szCs w:val="20"/>
          <w:lang w:val="cs-CZ"/>
        </w:rPr>
      </w:pPr>
    </w:p>
    <w:tbl>
      <w:tblPr>
        <w:tblW w:w="9461" w:type="dxa"/>
        <w:tblInd w:w="93" w:type="dxa"/>
        <w:tblLook w:val="04A0"/>
      </w:tblPr>
      <w:tblGrid>
        <w:gridCol w:w="2272"/>
        <w:gridCol w:w="7189"/>
      </w:tblGrid>
      <w:tr w:rsidR="000E61B2" w:rsidRPr="00D64BAF"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70C0"/>
                <w:sz w:val="20"/>
                <w:szCs w:val="20"/>
                <w:lang w:val="cs-CZ"/>
              </w:rPr>
            </w:pPr>
            <w:r w:rsidRPr="00D64BAF">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70C0"/>
                <w:sz w:val="20"/>
                <w:szCs w:val="20"/>
                <w:lang w:val="cs-CZ"/>
              </w:rPr>
            </w:pPr>
            <w:r w:rsidRPr="00D64BAF">
              <w:rPr>
                <w:rFonts w:ascii="Arial" w:eastAsia="Times New Roman" w:hAnsi="Arial" w:cs="Arial"/>
                <w:color w:val="0070C0"/>
                <w:sz w:val="20"/>
                <w:szCs w:val="20"/>
                <w:lang w:val="cs-CZ"/>
              </w:rPr>
              <w:t>07.46.</w:t>
            </w:r>
            <w:r w:rsidR="00882220" w:rsidRPr="00D64BAF">
              <w:rPr>
                <w:rFonts w:ascii="Arial" w:eastAsia="Times New Roman" w:hAnsi="Arial" w:cs="Arial"/>
                <w:color w:val="0070C0"/>
                <w:sz w:val="20"/>
                <w:szCs w:val="20"/>
                <w:lang w:val="cs-CZ"/>
              </w:rPr>
              <w:t>22</w:t>
            </w:r>
          </w:p>
        </w:tc>
      </w:tr>
      <w:tr w:rsidR="000E61B2" w:rsidRPr="0049500A"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b/>
                <w:bCs/>
                <w:color w:val="0070C0"/>
                <w:sz w:val="20"/>
                <w:szCs w:val="20"/>
                <w:lang w:val="cs-CZ"/>
              </w:rPr>
            </w:pPr>
            <w:r w:rsidRPr="00D64BAF">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0E61B2" w:rsidRPr="00D64BAF" w:rsidRDefault="000E61B2" w:rsidP="005D3F71">
            <w:pPr>
              <w:spacing w:after="0" w:line="240" w:lineRule="auto"/>
              <w:jc w:val="both"/>
              <w:rPr>
                <w:rFonts w:ascii="Arial" w:eastAsia="Times New Roman" w:hAnsi="Arial" w:cs="Arial"/>
                <w:color w:val="0070C0"/>
                <w:sz w:val="20"/>
                <w:szCs w:val="20"/>
                <w:lang w:val="cs-CZ"/>
              </w:rPr>
            </w:pPr>
            <w:r w:rsidRPr="00D64BAF">
              <w:rPr>
                <w:rFonts w:ascii="Arial" w:eastAsia="Times New Roman" w:hAnsi="Arial" w:cs="Arial"/>
                <w:color w:val="0070C0"/>
                <w:sz w:val="20"/>
                <w:szCs w:val="20"/>
                <w:lang w:val="cs-CZ"/>
              </w:rPr>
              <w:t>Počet úspěšných absolventů kurzů - celkem</w:t>
            </w:r>
          </w:p>
        </w:tc>
      </w:tr>
    </w:tbl>
    <w:p w:rsidR="00D64BAF" w:rsidRDefault="00D64BAF" w:rsidP="005D3F71">
      <w:pPr>
        <w:autoSpaceDE w:val="0"/>
        <w:autoSpaceDN w:val="0"/>
        <w:adjustRightInd w:val="0"/>
        <w:spacing w:after="0" w:line="240" w:lineRule="auto"/>
        <w:jc w:val="both"/>
        <w:rPr>
          <w:rFonts w:ascii="Arial" w:hAnsi="Arial" w:cs="Arial"/>
          <w:b/>
          <w:i/>
          <w:sz w:val="20"/>
          <w:szCs w:val="20"/>
          <w:lang w:val="cs-CZ"/>
        </w:rPr>
      </w:pPr>
    </w:p>
    <w:p w:rsidR="00D64BAF" w:rsidRPr="00D64BAF" w:rsidRDefault="00D64BAF" w:rsidP="00D64BAF">
      <w:pPr>
        <w:autoSpaceDE w:val="0"/>
        <w:autoSpaceDN w:val="0"/>
        <w:adjustRightInd w:val="0"/>
        <w:spacing w:after="0" w:line="240" w:lineRule="auto"/>
        <w:jc w:val="both"/>
        <w:rPr>
          <w:rFonts w:ascii="Arial" w:hAnsi="Arial" w:cs="Arial"/>
          <w:i/>
          <w:sz w:val="20"/>
          <w:szCs w:val="20"/>
          <w:lang w:val="cs-CZ"/>
        </w:rPr>
      </w:pPr>
      <w:r>
        <w:rPr>
          <w:rFonts w:ascii="Arial" w:hAnsi="Arial" w:cs="Arial"/>
          <w:b/>
          <w:i/>
          <w:sz w:val="20"/>
          <w:szCs w:val="20"/>
          <w:lang w:val="cs-CZ"/>
        </w:rPr>
        <w:t>Indikátory 07.46.21 a 07.46.2</w:t>
      </w:r>
      <w:r w:rsidRPr="00D64BAF">
        <w:rPr>
          <w:rFonts w:ascii="Arial" w:hAnsi="Arial" w:cs="Arial"/>
          <w:b/>
          <w:i/>
          <w:sz w:val="20"/>
          <w:szCs w:val="20"/>
          <w:lang w:val="cs-CZ"/>
        </w:rPr>
        <w:t>2</w:t>
      </w:r>
      <w:r w:rsidRPr="00D64BAF">
        <w:rPr>
          <w:rFonts w:ascii="Arial" w:hAnsi="Arial" w:cs="Arial"/>
          <w:i/>
          <w:sz w:val="20"/>
          <w:szCs w:val="20"/>
          <w:lang w:val="cs-CZ"/>
        </w:rPr>
        <w:t xml:space="preserve"> sledují členění úspěšně podpořených osob – </w:t>
      </w:r>
      <w:r>
        <w:rPr>
          <w:rFonts w:ascii="Arial" w:hAnsi="Arial" w:cs="Arial"/>
          <w:i/>
          <w:sz w:val="20"/>
          <w:szCs w:val="20"/>
          <w:lang w:val="cs-CZ"/>
        </w:rPr>
        <w:t>poskytovatelů</w:t>
      </w:r>
      <w:r w:rsidRPr="00D64BAF">
        <w:rPr>
          <w:rFonts w:ascii="Arial" w:hAnsi="Arial" w:cs="Arial"/>
          <w:i/>
          <w:sz w:val="20"/>
          <w:szCs w:val="20"/>
          <w:lang w:val="cs-CZ"/>
        </w:rPr>
        <w:t xml:space="preserve"> služeb na muže a ženy.</w:t>
      </w:r>
    </w:p>
    <w:p w:rsidR="00D64BAF" w:rsidRPr="00D64BAF" w:rsidRDefault="00D64BAF" w:rsidP="00D64BAF">
      <w:pPr>
        <w:autoSpaceDE w:val="0"/>
        <w:autoSpaceDN w:val="0"/>
        <w:adjustRightInd w:val="0"/>
        <w:spacing w:after="0" w:line="240" w:lineRule="auto"/>
        <w:jc w:val="both"/>
        <w:rPr>
          <w:rFonts w:ascii="Arial" w:hAnsi="Arial" w:cs="Arial"/>
          <w:i/>
          <w:sz w:val="20"/>
          <w:szCs w:val="20"/>
          <w:lang w:val="cs-CZ"/>
        </w:rPr>
      </w:pPr>
    </w:p>
    <w:p w:rsidR="00D64BAF" w:rsidRPr="00D64BAF" w:rsidRDefault="00D64BAF" w:rsidP="00D64BAF">
      <w:pPr>
        <w:autoSpaceDE w:val="0"/>
        <w:autoSpaceDN w:val="0"/>
        <w:adjustRightInd w:val="0"/>
        <w:spacing w:after="0" w:line="240" w:lineRule="auto"/>
        <w:jc w:val="both"/>
        <w:rPr>
          <w:rFonts w:ascii="Arial" w:hAnsi="Arial" w:cs="Arial"/>
          <w:b/>
          <w:i/>
          <w:sz w:val="20"/>
          <w:szCs w:val="20"/>
          <w:lang w:val="cs-CZ"/>
        </w:rPr>
      </w:pPr>
      <w:r w:rsidRPr="00D64BAF">
        <w:rPr>
          <w:rFonts w:ascii="Arial" w:hAnsi="Arial" w:cs="Arial"/>
          <w:b/>
          <w:i/>
          <w:sz w:val="20"/>
          <w:szCs w:val="20"/>
          <w:lang w:val="cs-CZ"/>
        </w:rPr>
        <w:t>Součet těchto indikátorů m</w:t>
      </w:r>
      <w:r>
        <w:rPr>
          <w:rFonts w:ascii="Arial" w:hAnsi="Arial" w:cs="Arial"/>
          <w:b/>
          <w:i/>
          <w:sz w:val="20"/>
          <w:szCs w:val="20"/>
          <w:lang w:val="cs-CZ"/>
        </w:rPr>
        <w:t>usí být roven indikátoru 07.46.2</w:t>
      </w:r>
      <w:r w:rsidRPr="00D64BAF">
        <w:rPr>
          <w:rFonts w:ascii="Arial" w:hAnsi="Arial" w:cs="Arial"/>
          <w:b/>
          <w:i/>
          <w:sz w:val="20"/>
          <w:szCs w:val="20"/>
          <w:lang w:val="cs-CZ"/>
        </w:rPr>
        <w:t>0.</w:t>
      </w:r>
    </w:p>
    <w:p w:rsidR="00D64BAF" w:rsidRDefault="00D64BAF" w:rsidP="005D3F71">
      <w:pPr>
        <w:autoSpaceDE w:val="0"/>
        <w:autoSpaceDN w:val="0"/>
        <w:adjustRightInd w:val="0"/>
        <w:spacing w:after="0" w:line="240" w:lineRule="auto"/>
        <w:jc w:val="both"/>
        <w:rPr>
          <w:rFonts w:ascii="Arial" w:hAnsi="Arial" w:cs="Arial"/>
          <w:b/>
          <w:i/>
          <w:sz w:val="20"/>
          <w:szCs w:val="20"/>
          <w:lang w:val="cs-CZ"/>
        </w:rPr>
      </w:pPr>
    </w:p>
    <w:p w:rsidR="006C7AF8" w:rsidRPr="00B07775" w:rsidRDefault="006C7AF8" w:rsidP="005D3F71">
      <w:pPr>
        <w:autoSpaceDE w:val="0"/>
        <w:autoSpaceDN w:val="0"/>
        <w:adjustRightInd w:val="0"/>
        <w:spacing w:after="0" w:line="240" w:lineRule="auto"/>
        <w:jc w:val="both"/>
        <w:rPr>
          <w:rFonts w:ascii="Arial" w:hAnsi="Arial" w:cs="Arial"/>
          <w:color w:val="00B050"/>
          <w:sz w:val="20"/>
          <w:szCs w:val="20"/>
          <w:lang w:val="cs-CZ"/>
        </w:rPr>
      </w:pPr>
    </w:p>
    <w:tbl>
      <w:tblPr>
        <w:tblW w:w="9461" w:type="dxa"/>
        <w:tblInd w:w="93" w:type="dxa"/>
        <w:tblLook w:val="04A0"/>
      </w:tblPr>
      <w:tblGrid>
        <w:gridCol w:w="2272"/>
        <w:gridCol w:w="1996"/>
        <w:gridCol w:w="2835"/>
        <w:gridCol w:w="2358"/>
      </w:tblGrid>
      <w:tr w:rsidR="000E61B2"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Kód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43.05.00</w:t>
            </w:r>
          </w:p>
        </w:tc>
      </w:tr>
      <w:tr w:rsidR="000E61B2"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Název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hAnsi="Arial" w:cs="Arial"/>
                <w:color w:val="00B050"/>
                <w:sz w:val="20"/>
                <w:szCs w:val="20"/>
                <w:lang w:val="cs-CZ"/>
              </w:rPr>
              <w:t>Počet vytvořených partnerství</w:t>
            </w:r>
          </w:p>
        </w:tc>
      </w:tr>
      <w:tr w:rsidR="000E61B2"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Dosažená hodnota:</w:t>
            </w:r>
          </w:p>
        </w:tc>
        <w:tc>
          <w:tcPr>
            <w:tcW w:w="1996"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1</w:t>
            </w:r>
          </w:p>
        </w:tc>
        <w:tc>
          <w:tcPr>
            <w:tcW w:w="2835"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color w:val="00B050"/>
                <w:sz w:val="20"/>
                <w:szCs w:val="20"/>
                <w:lang w:val="cs-CZ"/>
              </w:rPr>
            </w:pPr>
            <w:r w:rsidRPr="00B07775">
              <w:rPr>
                <w:rFonts w:ascii="Arial" w:eastAsia="Times New Roman" w:hAnsi="Arial" w:cs="Arial"/>
                <w:b/>
                <w:color w:val="00B050"/>
                <w:sz w:val="20"/>
                <w:szCs w:val="20"/>
                <w:lang w:val="cs-CZ"/>
              </w:rPr>
              <w:t xml:space="preserve">Měrná jednotka: </w:t>
            </w:r>
          </w:p>
        </w:tc>
        <w:tc>
          <w:tcPr>
            <w:tcW w:w="2358"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Počet osob</w:t>
            </w:r>
          </w:p>
        </w:tc>
      </w:tr>
      <w:tr w:rsidR="000E61B2"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Nerelevantní: </w:t>
            </w:r>
          </w:p>
        </w:tc>
        <w:tc>
          <w:tcPr>
            <w:tcW w:w="1996"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Ne</w:t>
            </w:r>
          </w:p>
        </w:tc>
        <w:tc>
          <w:tcPr>
            <w:tcW w:w="2835"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color w:val="00B050"/>
                <w:sz w:val="20"/>
                <w:szCs w:val="20"/>
                <w:lang w:val="cs-CZ"/>
              </w:rPr>
            </w:pPr>
            <w:r w:rsidRPr="00B07775">
              <w:rPr>
                <w:rFonts w:ascii="Arial" w:eastAsia="Times New Roman" w:hAnsi="Arial" w:cs="Arial"/>
                <w:b/>
                <w:color w:val="00B050"/>
                <w:sz w:val="20"/>
                <w:szCs w:val="20"/>
                <w:lang w:val="cs-CZ"/>
              </w:rPr>
              <w:t xml:space="preserve">Datum dosažené hodnoty: </w:t>
            </w:r>
          </w:p>
        </w:tc>
        <w:tc>
          <w:tcPr>
            <w:tcW w:w="2358"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30.11.2011</w:t>
            </w:r>
          </w:p>
        </w:tc>
      </w:tr>
      <w:tr w:rsidR="000E61B2" w:rsidRPr="00B07775" w:rsidTr="000E61B2">
        <w:trPr>
          <w:trHeight w:val="37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Popis:</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 </w:t>
            </w:r>
          </w:p>
        </w:tc>
      </w:tr>
      <w:tr w:rsidR="000E61B2" w:rsidRPr="00B07775" w:rsidTr="000E61B2">
        <w:trPr>
          <w:trHeight w:val="360"/>
        </w:trPr>
        <w:tc>
          <w:tcPr>
            <w:tcW w:w="94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 </w:t>
            </w:r>
          </w:p>
        </w:tc>
      </w:tr>
    </w:tbl>
    <w:p w:rsidR="000E61B2" w:rsidRPr="00B07775" w:rsidRDefault="000E61B2" w:rsidP="005D3F71">
      <w:pPr>
        <w:autoSpaceDE w:val="0"/>
        <w:autoSpaceDN w:val="0"/>
        <w:adjustRightInd w:val="0"/>
        <w:spacing w:after="0" w:line="240" w:lineRule="auto"/>
        <w:jc w:val="both"/>
        <w:rPr>
          <w:rFonts w:ascii="Arial" w:hAnsi="Arial" w:cs="Arial"/>
          <w:b/>
          <w:bCs/>
          <w:sz w:val="20"/>
          <w:szCs w:val="20"/>
          <w:lang w:val="cs-CZ"/>
        </w:rPr>
      </w:pPr>
    </w:p>
    <w:p w:rsidR="00B07775" w:rsidRPr="00B07775" w:rsidRDefault="00B07775"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Indikátor 43.05.00</w:t>
      </w:r>
      <w:r w:rsidRPr="00B07775">
        <w:rPr>
          <w:rFonts w:ascii="Arial" w:hAnsi="Arial" w:cs="Arial"/>
          <w:i/>
          <w:sz w:val="20"/>
          <w:szCs w:val="20"/>
          <w:lang w:val="cs-CZ"/>
        </w:rPr>
        <w:t xml:space="preserve"> sleduje </w:t>
      </w:r>
      <w:r w:rsidR="000E61B2" w:rsidRPr="00B07775">
        <w:rPr>
          <w:rFonts w:ascii="Arial" w:hAnsi="Arial" w:cs="Arial"/>
          <w:i/>
          <w:sz w:val="20"/>
          <w:szCs w:val="20"/>
          <w:lang w:val="cs-CZ"/>
        </w:rPr>
        <w:t>vytvořená místní partnerství nebo tématické sítě, případně mezinárodní partnerství, ve kterých</w:t>
      </w:r>
      <w:r w:rsidRPr="00B07775">
        <w:rPr>
          <w:rFonts w:ascii="Arial" w:hAnsi="Arial" w:cs="Arial"/>
          <w:i/>
          <w:sz w:val="20"/>
          <w:szCs w:val="20"/>
          <w:lang w:val="cs-CZ"/>
        </w:rPr>
        <w:t xml:space="preserve"> </w:t>
      </w:r>
      <w:r w:rsidR="000E61B2" w:rsidRPr="00B07775">
        <w:rPr>
          <w:rFonts w:ascii="Arial" w:hAnsi="Arial" w:cs="Arial"/>
          <w:i/>
          <w:sz w:val="20"/>
          <w:szCs w:val="20"/>
          <w:lang w:val="cs-CZ"/>
        </w:rPr>
        <w:t>je na základě mezinárodní spolupráce vytvořen společný produkt</w:t>
      </w:r>
      <w:r w:rsidRPr="00B07775">
        <w:rPr>
          <w:rFonts w:ascii="Arial" w:hAnsi="Arial" w:cs="Arial"/>
          <w:i/>
          <w:sz w:val="20"/>
          <w:szCs w:val="20"/>
          <w:lang w:val="cs-CZ"/>
        </w:rPr>
        <w:t>. Ostatní partnerství se nezapočítávají.</w:t>
      </w:r>
    </w:p>
    <w:p w:rsidR="00B07775" w:rsidRPr="00B07775" w:rsidRDefault="00B07775" w:rsidP="005D3F71">
      <w:pPr>
        <w:autoSpaceDE w:val="0"/>
        <w:autoSpaceDN w:val="0"/>
        <w:adjustRightInd w:val="0"/>
        <w:spacing w:after="0" w:line="240" w:lineRule="auto"/>
        <w:jc w:val="both"/>
        <w:rPr>
          <w:rFonts w:ascii="Arial" w:hAnsi="Arial" w:cs="Arial"/>
          <w:i/>
          <w:sz w:val="20"/>
          <w:szCs w:val="20"/>
          <w:lang w:val="cs-CZ"/>
        </w:rPr>
      </w:pPr>
    </w:p>
    <w:p w:rsidR="00B07775" w:rsidRPr="00B07775" w:rsidRDefault="00B07775"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Hodnota indikátoru</w:t>
      </w:r>
      <w:r w:rsidRPr="00B07775">
        <w:rPr>
          <w:rFonts w:ascii="Arial" w:hAnsi="Arial" w:cs="Arial"/>
          <w:i/>
          <w:sz w:val="20"/>
          <w:szCs w:val="20"/>
          <w:lang w:val="cs-CZ"/>
        </w:rPr>
        <w:t xml:space="preserve"> může být pouze 0 nebo 1. V případě, že v rámci projektu byl na základě mezinárodní spolupráce vytvořen společný produkt, bude hodnota indikátoru 1. V ostatních případech bude hodnota 0.</w:t>
      </w:r>
    </w:p>
    <w:p w:rsidR="00B07775" w:rsidRPr="00B07775" w:rsidRDefault="00B07775" w:rsidP="005D3F71">
      <w:pPr>
        <w:autoSpaceDE w:val="0"/>
        <w:autoSpaceDN w:val="0"/>
        <w:adjustRightInd w:val="0"/>
        <w:spacing w:after="0" w:line="240" w:lineRule="auto"/>
        <w:jc w:val="both"/>
        <w:rPr>
          <w:rFonts w:ascii="Arial" w:hAnsi="Arial" w:cs="Arial"/>
          <w:i/>
          <w:sz w:val="20"/>
          <w:szCs w:val="20"/>
          <w:lang w:val="cs-CZ"/>
        </w:rPr>
      </w:pPr>
    </w:p>
    <w:p w:rsidR="00B07775" w:rsidRPr="00B07775" w:rsidRDefault="00B07775"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i/>
          <w:sz w:val="20"/>
          <w:szCs w:val="20"/>
          <w:lang w:val="cs-CZ"/>
        </w:rPr>
        <w:t xml:space="preserve">Do </w:t>
      </w:r>
      <w:r w:rsidRPr="00B07775">
        <w:rPr>
          <w:rFonts w:ascii="Arial" w:hAnsi="Arial" w:cs="Arial"/>
          <w:b/>
          <w:i/>
          <w:sz w:val="20"/>
          <w:szCs w:val="20"/>
          <w:lang w:val="cs-CZ"/>
        </w:rPr>
        <w:t>popisu</w:t>
      </w:r>
      <w:r w:rsidRPr="00B07775">
        <w:rPr>
          <w:rFonts w:ascii="Arial" w:hAnsi="Arial" w:cs="Arial"/>
          <w:i/>
          <w:sz w:val="20"/>
          <w:szCs w:val="20"/>
          <w:lang w:val="cs-CZ"/>
        </w:rPr>
        <w:t xml:space="preserve"> indikátoru uveďte jaké partnerství bylo vytvořeno.</w:t>
      </w:r>
    </w:p>
    <w:p w:rsidR="00B07775" w:rsidRDefault="00B07775" w:rsidP="005D3F71">
      <w:pPr>
        <w:autoSpaceDE w:val="0"/>
        <w:autoSpaceDN w:val="0"/>
        <w:adjustRightInd w:val="0"/>
        <w:spacing w:after="0" w:line="240" w:lineRule="auto"/>
        <w:jc w:val="both"/>
        <w:rPr>
          <w:rFonts w:ascii="Arial" w:hAnsi="Arial" w:cs="Arial"/>
          <w:sz w:val="20"/>
          <w:szCs w:val="20"/>
          <w:lang w:val="cs-CZ"/>
        </w:rPr>
      </w:pPr>
    </w:p>
    <w:p w:rsidR="001741E6" w:rsidRDefault="001741E6" w:rsidP="005D3F71">
      <w:pPr>
        <w:autoSpaceDE w:val="0"/>
        <w:autoSpaceDN w:val="0"/>
        <w:adjustRightInd w:val="0"/>
        <w:spacing w:after="0" w:line="240" w:lineRule="auto"/>
        <w:jc w:val="both"/>
        <w:rPr>
          <w:rFonts w:ascii="Arial" w:hAnsi="Arial" w:cs="Arial"/>
          <w:sz w:val="20"/>
          <w:szCs w:val="20"/>
          <w:lang w:val="cs-CZ"/>
        </w:rPr>
      </w:pPr>
    </w:p>
    <w:p w:rsidR="001741E6" w:rsidRPr="00B07775" w:rsidRDefault="001741E6" w:rsidP="005D3F71">
      <w:pPr>
        <w:autoSpaceDE w:val="0"/>
        <w:autoSpaceDN w:val="0"/>
        <w:adjustRightInd w:val="0"/>
        <w:spacing w:after="0" w:line="240" w:lineRule="auto"/>
        <w:jc w:val="both"/>
        <w:rPr>
          <w:rFonts w:ascii="Arial" w:hAnsi="Arial" w:cs="Arial"/>
          <w:sz w:val="20"/>
          <w:szCs w:val="20"/>
          <w:lang w:val="cs-CZ"/>
        </w:rPr>
      </w:pPr>
    </w:p>
    <w:p w:rsidR="00B07775" w:rsidRPr="00B07775" w:rsidRDefault="00B07775" w:rsidP="005D3F71">
      <w:pPr>
        <w:autoSpaceDE w:val="0"/>
        <w:autoSpaceDN w:val="0"/>
        <w:adjustRightInd w:val="0"/>
        <w:spacing w:after="0" w:line="240" w:lineRule="auto"/>
        <w:jc w:val="both"/>
        <w:rPr>
          <w:rFonts w:ascii="Arial" w:hAnsi="Arial" w:cs="Arial"/>
          <w:sz w:val="20"/>
          <w:szCs w:val="20"/>
          <w:lang w:val="cs-CZ"/>
        </w:rPr>
      </w:pPr>
    </w:p>
    <w:tbl>
      <w:tblPr>
        <w:tblW w:w="9461" w:type="dxa"/>
        <w:tblInd w:w="93" w:type="dxa"/>
        <w:tblLook w:val="04A0"/>
      </w:tblPr>
      <w:tblGrid>
        <w:gridCol w:w="2272"/>
        <w:gridCol w:w="1996"/>
        <w:gridCol w:w="2835"/>
        <w:gridCol w:w="2358"/>
      </w:tblGrid>
      <w:tr w:rsidR="000E61B2" w:rsidRPr="00B07775" w:rsidTr="000E61B2">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Kód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46.19.00</w:t>
            </w:r>
          </w:p>
        </w:tc>
      </w:tr>
      <w:tr w:rsidR="000E61B2"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Název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hAnsi="Arial" w:cs="Arial"/>
                <w:color w:val="00B050"/>
                <w:sz w:val="20"/>
                <w:szCs w:val="20"/>
                <w:lang w:val="cs-CZ"/>
              </w:rPr>
              <w:t>Počet proškolených osob celkem</w:t>
            </w:r>
          </w:p>
        </w:tc>
      </w:tr>
      <w:tr w:rsidR="000E61B2"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Dosažená hodnota:</w:t>
            </w:r>
          </w:p>
        </w:tc>
        <w:tc>
          <w:tcPr>
            <w:tcW w:w="1996"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1</w:t>
            </w:r>
          </w:p>
        </w:tc>
        <w:tc>
          <w:tcPr>
            <w:tcW w:w="2835"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color w:val="00B050"/>
                <w:sz w:val="20"/>
                <w:szCs w:val="20"/>
                <w:lang w:val="cs-CZ"/>
              </w:rPr>
            </w:pPr>
            <w:r w:rsidRPr="00B07775">
              <w:rPr>
                <w:rFonts w:ascii="Arial" w:eastAsia="Times New Roman" w:hAnsi="Arial" w:cs="Arial"/>
                <w:b/>
                <w:color w:val="00B050"/>
                <w:sz w:val="20"/>
                <w:szCs w:val="20"/>
                <w:lang w:val="cs-CZ"/>
              </w:rPr>
              <w:t xml:space="preserve">Měrná jednotka: </w:t>
            </w:r>
          </w:p>
        </w:tc>
        <w:tc>
          <w:tcPr>
            <w:tcW w:w="2358"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Počet osob</w:t>
            </w:r>
          </w:p>
        </w:tc>
      </w:tr>
      <w:tr w:rsidR="000E61B2" w:rsidRPr="00B07775" w:rsidTr="000E61B2">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Nerelevantní: </w:t>
            </w:r>
          </w:p>
        </w:tc>
        <w:tc>
          <w:tcPr>
            <w:tcW w:w="1996"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Ne</w:t>
            </w:r>
          </w:p>
        </w:tc>
        <w:tc>
          <w:tcPr>
            <w:tcW w:w="2835"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color w:val="00B050"/>
                <w:sz w:val="20"/>
                <w:szCs w:val="20"/>
                <w:lang w:val="cs-CZ"/>
              </w:rPr>
            </w:pPr>
            <w:r w:rsidRPr="00B07775">
              <w:rPr>
                <w:rFonts w:ascii="Arial" w:eastAsia="Times New Roman" w:hAnsi="Arial" w:cs="Arial"/>
                <w:b/>
                <w:color w:val="00B050"/>
                <w:sz w:val="20"/>
                <w:szCs w:val="20"/>
                <w:lang w:val="cs-CZ"/>
              </w:rPr>
              <w:t xml:space="preserve">Datum dosažené hodnoty: </w:t>
            </w:r>
          </w:p>
        </w:tc>
        <w:tc>
          <w:tcPr>
            <w:tcW w:w="2358" w:type="dxa"/>
            <w:tcBorders>
              <w:top w:val="nil"/>
              <w:left w:val="nil"/>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30.11.2011</w:t>
            </w:r>
          </w:p>
        </w:tc>
      </w:tr>
      <w:tr w:rsidR="000E61B2" w:rsidRPr="00B07775" w:rsidTr="000E61B2">
        <w:trPr>
          <w:trHeight w:val="37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Popis:</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 </w:t>
            </w:r>
          </w:p>
        </w:tc>
      </w:tr>
      <w:tr w:rsidR="000E61B2" w:rsidRPr="00B07775" w:rsidTr="000E61B2">
        <w:trPr>
          <w:trHeight w:val="360"/>
        </w:trPr>
        <w:tc>
          <w:tcPr>
            <w:tcW w:w="94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E61B2" w:rsidRPr="00B07775" w:rsidRDefault="000E61B2" w:rsidP="005D3F71">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 </w:t>
            </w:r>
          </w:p>
        </w:tc>
      </w:tr>
    </w:tbl>
    <w:p w:rsidR="000E61B2" w:rsidRPr="00B07775" w:rsidRDefault="000E61B2" w:rsidP="005D3F71">
      <w:pPr>
        <w:autoSpaceDE w:val="0"/>
        <w:autoSpaceDN w:val="0"/>
        <w:adjustRightInd w:val="0"/>
        <w:spacing w:after="0" w:line="240" w:lineRule="auto"/>
        <w:jc w:val="both"/>
        <w:rPr>
          <w:rFonts w:ascii="Arial" w:hAnsi="Arial" w:cs="Arial"/>
          <w:b/>
          <w:bCs/>
          <w:sz w:val="20"/>
          <w:szCs w:val="20"/>
          <w:lang w:val="cs-CZ"/>
        </w:rPr>
      </w:pPr>
    </w:p>
    <w:p w:rsidR="000E61B2" w:rsidRDefault="00B07775" w:rsidP="005D3F71">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Indikátor 46.19.00</w:t>
      </w:r>
      <w:r w:rsidRPr="00B07775">
        <w:rPr>
          <w:rFonts w:ascii="Arial" w:hAnsi="Arial" w:cs="Arial"/>
          <w:i/>
          <w:sz w:val="20"/>
          <w:szCs w:val="20"/>
          <w:lang w:val="cs-CZ"/>
        </w:rPr>
        <w:t xml:space="preserve"> sleduje p</w:t>
      </w:r>
      <w:r w:rsidR="000E61B2" w:rsidRPr="00B07775">
        <w:rPr>
          <w:rFonts w:ascii="Arial" w:hAnsi="Arial" w:cs="Arial"/>
          <w:i/>
          <w:sz w:val="20"/>
          <w:szCs w:val="20"/>
          <w:lang w:val="cs-CZ"/>
        </w:rPr>
        <w:t>očet osob, které se účastnily vzdělávacích aktivit v rámci podpořených projektů a ukončily je předepsaným způsobem.</w:t>
      </w:r>
      <w:r>
        <w:rPr>
          <w:rFonts w:ascii="Arial" w:hAnsi="Arial" w:cs="Arial"/>
          <w:i/>
          <w:sz w:val="20"/>
          <w:szCs w:val="20"/>
          <w:lang w:val="cs-CZ"/>
        </w:rPr>
        <w:t xml:space="preserve"> Jedna osoba může být započítána víckrát. </w:t>
      </w:r>
    </w:p>
    <w:p w:rsidR="00B07775" w:rsidRDefault="00B07775" w:rsidP="005D3F71">
      <w:pPr>
        <w:autoSpaceDE w:val="0"/>
        <w:autoSpaceDN w:val="0"/>
        <w:adjustRightInd w:val="0"/>
        <w:spacing w:after="0" w:line="240" w:lineRule="auto"/>
        <w:jc w:val="both"/>
        <w:rPr>
          <w:rFonts w:ascii="Arial" w:hAnsi="Arial" w:cs="Arial"/>
          <w:i/>
          <w:sz w:val="20"/>
          <w:szCs w:val="20"/>
          <w:lang w:val="cs-CZ"/>
        </w:rPr>
      </w:pPr>
    </w:p>
    <w:p w:rsidR="00B07775" w:rsidRPr="00B07775" w:rsidRDefault="00B07775" w:rsidP="00B07775">
      <w:pPr>
        <w:autoSpaceDE w:val="0"/>
        <w:autoSpaceDN w:val="0"/>
        <w:adjustRightInd w:val="0"/>
        <w:spacing w:after="0" w:line="240" w:lineRule="auto"/>
        <w:jc w:val="both"/>
        <w:rPr>
          <w:rFonts w:ascii="Arial" w:hAnsi="Arial" w:cs="Arial"/>
          <w:i/>
          <w:sz w:val="20"/>
          <w:szCs w:val="20"/>
          <w:lang w:val="cs-CZ"/>
        </w:rPr>
      </w:pPr>
      <w:r>
        <w:rPr>
          <w:rFonts w:ascii="Arial" w:hAnsi="Arial" w:cs="Arial"/>
          <w:i/>
          <w:sz w:val="20"/>
          <w:szCs w:val="20"/>
          <w:lang w:val="cs-CZ"/>
        </w:rPr>
        <w:t>Do</w:t>
      </w:r>
      <w:r w:rsidRPr="00B07775">
        <w:rPr>
          <w:rFonts w:ascii="Arial" w:hAnsi="Arial" w:cs="Arial"/>
          <w:i/>
          <w:sz w:val="20"/>
          <w:szCs w:val="20"/>
          <w:lang w:val="cs-CZ"/>
        </w:rPr>
        <w:t xml:space="preserve"> </w:t>
      </w:r>
      <w:r w:rsidRPr="00B07775">
        <w:rPr>
          <w:rFonts w:ascii="Arial" w:hAnsi="Arial" w:cs="Arial"/>
          <w:b/>
          <w:i/>
          <w:sz w:val="20"/>
          <w:szCs w:val="20"/>
          <w:lang w:val="cs-CZ"/>
        </w:rPr>
        <w:t>dosažené hodnoty</w:t>
      </w:r>
      <w:r w:rsidRPr="00B07775">
        <w:rPr>
          <w:rFonts w:ascii="Arial" w:hAnsi="Arial" w:cs="Arial"/>
          <w:i/>
          <w:sz w:val="20"/>
          <w:szCs w:val="20"/>
          <w:lang w:val="cs-CZ"/>
        </w:rPr>
        <w:t xml:space="preserve"> </w:t>
      </w:r>
      <w:r>
        <w:rPr>
          <w:rFonts w:ascii="Arial" w:hAnsi="Arial" w:cs="Arial"/>
          <w:i/>
          <w:sz w:val="20"/>
          <w:szCs w:val="20"/>
          <w:lang w:val="cs-CZ"/>
        </w:rPr>
        <w:t xml:space="preserve">se </w:t>
      </w:r>
      <w:r w:rsidRPr="00B07775">
        <w:rPr>
          <w:rFonts w:ascii="Arial" w:hAnsi="Arial" w:cs="Arial"/>
          <w:i/>
          <w:sz w:val="20"/>
          <w:szCs w:val="20"/>
          <w:lang w:val="cs-CZ"/>
        </w:rPr>
        <w:t xml:space="preserve">uvádí kumulativní počet </w:t>
      </w:r>
      <w:r>
        <w:rPr>
          <w:rFonts w:ascii="Arial" w:hAnsi="Arial" w:cs="Arial"/>
          <w:i/>
          <w:sz w:val="20"/>
          <w:szCs w:val="20"/>
          <w:lang w:val="cs-CZ"/>
        </w:rPr>
        <w:t>proškolených osob.</w:t>
      </w:r>
    </w:p>
    <w:p w:rsidR="00B07775" w:rsidRPr="00B07775" w:rsidRDefault="00B07775" w:rsidP="00B07775">
      <w:pPr>
        <w:autoSpaceDE w:val="0"/>
        <w:autoSpaceDN w:val="0"/>
        <w:adjustRightInd w:val="0"/>
        <w:spacing w:after="0" w:line="240" w:lineRule="auto"/>
        <w:jc w:val="both"/>
        <w:rPr>
          <w:rFonts w:ascii="Arial" w:hAnsi="Arial" w:cs="Arial"/>
          <w:i/>
          <w:sz w:val="20"/>
          <w:szCs w:val="20"/>
          <w:lang w:val="cs-CZ"/>
        </w:rPr>
      </w:pPr>
    </w:p>
    <w:p w:rsidR="00B07775" w:rsidRPr="00B07775" w:rsidRDefault="00B07775" w:rsidP="00B07775">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Popis</w:t>
      </w:r>
      <w:r w:rsidRPr="00B07775">
        <w:rPr>
          <w:rFonts w:ascii="Arial" w:hAnsi="Arial" w:cs="Arial"/>
          <w:i/>
          <w:sz w:val="20"/>
          <w:szCs w:val="20"/>
          <w:lang w:val="cs-CZ"/>
        </w:rPr>
        <w:t xml:space="preserve"> by měl obsahovat informaci o tom,  kterých kurzů, </w:t>
      </w:r>
      <w:proofErr w:type="spellStart"/>
      <w:r w:rsidRPr="00B07775">
        <w:rPr>
          <w:rFonts w:ascii="Arial" w:hAnsi="Arial" w:cs="Arial"/>
          <w:i/>
          <w:sz w:val="20"/>
          <w:szCs w:val="20"/>
          <w:lang w:val="cs-CZ"/>
        </w:rPr>
        <w:t>workshopů</w:t>
      </w:r>
      <w:proofErr w:type="spellEnd"/>
      <w:r w:rsidRPr="00B07775">
        <w:rPr>
          <w:rFonts w:ascii="Arial" w:hAnsi="Arial" w:cs="Arial"/>
          <w:i/>
          <w:sz w:val="20"/>
          <w:szCs w:val="20"/>
          <w:lang w:val="cs-CZ"/>
        </w:rPr>
        <w:t xml:space="preserve">, seminářů či jiných aktivit se </w:t>
      </w:r>
      <w:r w:rsidR="00D64BAF">
        <w:rPr>
          <w:rFonts w:ascii="Arial" w:hAnsi="Arial" w:cs="Arial"/>
          <w:i/>
          <w:sz w:val="20"/>
          <w:szCs w:val="20"/>
          <w:lang w:val="cs-CZ"/>
        </w:rPr>
        <w:t xml:space="preserve">proškolené osoby zúčastnily. </w:t>
      </w:r>
    </w:p>
    <w:p w:rsidR="001741E6" w:rsidRPr="00B07775" w:rsidRDefault="001741E6" w:rsidP="005D3F71">
      <w:pPr>
        <w:autoSpaceDE w:val="0"/>
        <w:autoSpaceDN w:val="0"/>
        <w:adjustRightInd w:val="0"/>
        <w:spacing w:after="0" w:line="240" w:lineRule="auto"/>
        <w:jc w:val="both"/>
        <w:rPr>
          <w:rFonts w:ascii="Arial" w:hAnsi="Arial" w:cs="Arial"/>
          <w:i/>
          <w:sz w:val="20"/>
          <w:szCs w:val="20"/>
          <w:lang w:val="cs-CZ"/>
        </w:rPr>
      </w:pPr>
    </w:p>
    <w:p w:rsidR="00EC01D1" w:rsidRPr="00B07775" w:rsidRDefault="00EC01D1" w:rsidP="005D3F71">
      <w:pPr>
        <w:autoSpaceDE w:val="0"/>
        <w:autoSpaceDN w:val="0"/>
        <w:adjustRightInd w:val="0"/>
        <w:spacing w:after="0" w:line="240" w:lineRule="auto"/>
        <w:jc w:val="both"/>
        <w:rPr>
          <w:rFonts w:ascii="Arial" w:hAnsi="Arial" w:cs="Arial"/>
          <w:sz w:val="20"/>
          <w:szCs w:val="20"/>
          <w:lang w:val="cs-CZ"/>
        </w:rPr>
      </w:pPr>
    </w:p>
    <w:tbl>
      <w:tblPr>
        <w:tblW w:w="9461" w:type="dxa"/>
        <w:tblInd w:w="93" w:type="dxa"/>
        <w:tblLook w:val="04A0"/>
      </w:tblPr>
      <w:tblGrid>
        <w:gridCol w:w="2272"/>
        <w:gridCol w:w="7189"/>
      </w:tblGrid>
      <w:tr w:rsidR="00EC01D1"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01D1" w:rsidRPr="00B07775" w:rsidRDefault="00EC01D1"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EC01D1" w:rsidRPr="00B07775" w:rsidRDefault="00EC01D1"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46.19.11</w:t>
            </w:r>
          </w:p>
        </w:tc>
      </w:tr>
      <w:tr w:rsidR="00EC01D1" w:rsidRPr="00B07775"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EC01D1" w:rsidRPr="00B07775" w:rsidRDefault="00EC01D1"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EC01D1" w:rsidRPr="00B07775" w:rsidRDefault="00EC01D1" w:rsidP="005D3F71">
            <w:pPr>
              <w:spacing w:after="0" w:line="240" w:lineRule="auto"/>
              <w:jc w:val="both"/>
              <w:rPr>
                <w:rFonts w:ascii="Arial" w:eastAsia="Times New Roman" w:hAnsi="Arial" w:cs="Arial"/>
                <w:color w:val="0070C0"/>
                <w:sz w:val="20"/>
                <w:szCs w:val="20"/>
                <w:lang w:val="cs-CZ"/>
              </w:rPr>
            </w:pPr>
            <w:r w:rsidRPr="00B07775">
              <w:rPr>
                <w:rFonts w:ascii="Arial" w:hAnsi="Arial" w:cs="Arial"/>
                <w:color w:val="0070C0"/>
                <w:sz w:val="20"/>
                <w:szCs w:val="20"/>
                <w:lang w:val="cs-CZ"/>
              </w:rPr>
              <w:t>Počet proškolených osob - muži</w:t>
            </w:r>
          </w:p>
        </w:tc>
      </w:tr>
    </w:tbl>
    <w:p w:rsidR="00EC01D1" w:rsidRPr="00B07775" w:rsidRDefault="00EC01D1" w:rsidP="005D3F71">
      <w:pPr>
        <w:autoSpaceDE w:val="0"/>
        <w:autoSpaceDN w:val="0"/>
        <w:adjustRightInd w:val="0"/>
        <w:spacing w:after="0" w:line="240" w:lineRule="auto"/>
        <w:jc w:val="both"/>
        <w:rPr>
          <w:rFonts w:ascii="Arial" w:hAnsi="Arial" w:cs="Arial"/>
          <w:b/>
          <w:bCs/>
          <w:color w:val="0070C0"/>
          <w:sz w:val="20"/>
          <w:szCs w:val="20"/>
          <w:lang w:val="cs-CZ"/>
        </w:rPr>
      </w:pPr>
    </w:p>
    <w:tbl>
      <w:tblPr>
        <w:tblW w:w="9461" w:type="dxa"/>
        <w:tblInd w:w="93" w:type="dxa"/>
        <w:tblLook w:val="04A0"/>
      </w:tblPr>
      <w:tblGrid>
        <w:gridCol w:w="2272"/>
        <w:gridCol w:w="7189"/>
      </w:tblGrid>
      <w:tr w:rsidR="00EC01D1"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01D1" w:rsidRPr="00B07775" w:rsidRDefault="00EC01D1"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Kód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EC01D1" w:rsidRPr="00B07775" w:rsidRDefault="00EC01D1" w:rsidP="005D3F71">
            <w:pPr>
              <w:spacing w:after="0" w:line="240" w:lineRule="auto"/>
              <w:jc w:val="both"/>
              <w:rPr>
                <w:rFonts w:ascii="Arial" w:eastAsia="Times New Roman" w:hAnsi="Arial" w:cs="Arial"/>
                <w:color w:val="0070C0"/>
                <w:sz w:val="20"/>
                <w:szCs w:val="20"/>
                <w:lang w:val="cs-CZ"/>
              </w:rPr>
            </w:pPr>
            <w:r w:rsidRPr="00B07775">
              <w:rPr>
                <w:rFonts w:ascii="Arial" w:eastAsia="Times New Roman" w:hAnsi="Arial" w:cs="Arial"/>
                <w:color w:val="0070C0"/>
                <w:sz w:val="20"/>
                <w:szCs w:val="20"/>
                <w:lang w:val="cs-CZ"/>
              </w:rPr>
              <w:t>46.19.12</w:t>
            </w:r>
          </w:p>
        </w:tc>
      </w:tr>
      <w:tr w:rsidR="00EC01D1" w:rsidRPr="00B07775"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EC01D1" w:rsidRPr="00B07775" w:rsidRDefault="00EC01D1" w:rsidP="005D3F71">
            <w:pPr>
              <w:spacing w:after="0" w:line="240" w:lineRule="auto"/>
              <w:jc w:val="both"/>
              <w:rPr>
                <w:rFonts w:ascii="Arial" w:eastAsia="Times New Roman" w:hAnsi="Arial" w:cs="Arial"/>
                <w:b/>
                <w:bCs/>
                <w:color w:val="0070C0"/>
                <w:sz w:val="20"/>
                <w:szCs w:val="20"/>
                <w:lang w:val="cs-CZ"/>
              </w:rPr>
            </w:pPr>
            <w:r w:rsidRPr="00B07775">
              <w:rPr>
                <w:rFonts w:ascii="Arial" w:eastAsia="Times New Roman" w:hAnsi="Arial" w:cs="Arial"/>
                <w:b/>
                <w:bCs/>
                <w:color w:val="0070C0"/>
                <w:sz w:val="20"/>
                <w:szCs w:val="20"/>
                <w:lang w:val="cs-CZ"/>
              </w:rPr>
              <w:t xml:space="preserve">Název indikátoru: </w:t>
            </w:r>
          </w:p>
        </w:tc>
        <w:tc>
          <w:tcPr>
            <w:tcW w:w="7189" w:type="dxa"/>
            <w:tcBorders>
              <w:top w:val="single" w:sz="4" w:space="0" w:color="auto"/>
              <w:left w:val="nil"/>
              <w:bottom w:val="single" w:sz="4" w:space="0" w:color="auto"/>
              <w:right w:val="single" w:sz="4" w:space="0" w:color="000000"/>
            </w:tcBorders>
            <w:shd w:val="clear" w:color="auto" w:fill="auto"/>
            <w:noWrap/>
            <w:vAlign w:val="center"/>
            <w:hideMark/>
          </w:tcPr>
          <w:p w:rsidR="00EC01D1" w:rsidRPr="00B07775" w:rsidRDefault="00EC01D1" w:rsidP="005D3F71">
            <w:pPr>
              <w:spacing w:after="0" w:line="240" w:lineRule="auto"/>
              <w:jc w:val="both"/>
              <w:rPr>
                <w:rFonts w:ascii="Arial" w:eastAsia="Times New Roman" w:hAnsi="Arial" w:cs="Arial"/>
                <w:color w:val="0070C0"/>
                <w:sz w:val="20"/>
                <w:szCs w:val="20"/>
                <w:lang w:val="cs-CZ"/>
              </w:rPr>
            </w:pPr>
            <w:r w:rsidRPr="00B07775">
              <w:rPr>
                <w:rFonts w:ascii="Arial" w:hAnsi="Arial" w:cs="Arial"/>
                <w:color w:val="0070C0"/>
                <w:sz w:val="20"/>
                <w:szCs w:val="20"/>
                <w:lang w:val="cs-CZ"/>
              </w:rPr>
              <w:t>Počet proškolených osob - ženy</w:t>
            </w:r>
          </w:p>
        </w:tc>
      </w:tr>
    </w:tbl>
    <w:p w:rsidR="00EC01D1" w:rsidRDefault="00EC01D1" w:rsidP="005D3F71">
      <w:pPr>
        <w:autoSpaceDE w:val="0"/>
        <w:autoSpaceDN w:val="0"/>
        <w:adjustRightInd w:val="0"/>
        <w:spacing w:after="0" w:line="240" w:lineRule="auto"/>
        <w:jc w:val="both"/>
        <w:rPr>
          <w:rFonts w:ascii="Arial" w:hAnsi="Arial" w:cs="Arial"/>
          <w:b/>
          <w:bCs/>
          <w:sz w:val="28"/>
          <w:szCs w:val="28"/>
          <w:lang w:val="cs-CZ"/>
        </w:rPr>
      </w:pPr>
    </w:p>
    <w:p w:rsidR="00B07775" w:rsidRDefault="00B07775" w:rsidP="005D3F71">
      <w:pPr>
        <w:autoSpaceDE w:val="0"/>
        <w:autoSpaceDN w:val="0"/>
        <w:adjustRightInd w:val="0"/>
        <w:spacing w:after="0" w:line="240" w:lineRule="auto"/>
        <w:jc w:val="both"/>
        <w:rPr>
          <w:rFonts w:ascii="Arial" w:hAnsi="Arial" w:cs="Arial"/>
          <w:b/>
          <w:i/>
          <w:sz w:val="20"/>
          <w:szCs w:val="20"/>
          <w:lang w:val="cs-CZ"/>
        </w:rPr>
      </w:pPr>
      <w:r w:rsidRPr="00B07775">
        <w:rPr>
          <w:rFonts w:ascii="Arial" w:hAnsi="Arial" w:cs="Arial"/>
          <w:b/>
          <w:i/>
          <w:sz w:val="20"/>
          <w:szCs w:val="20"/>
          <w:lang w:val="cs-CZ"/>
        </w:rPr>
        <w:t>I</w:t>
      </w:r>
      <w:r>
        <w:rPr>
          <w:rFonts w:ascii="Arial" w:hAnsi="Arial" w:cs="Arial"/>
          <w:b/>
          <w:i/>
          <w:sz w:val="20"/>
          <w:szCs w:val="20"/>
          <w:lang w:val="cs-CZ"/>
        </w:rPr>
        <w:t xml:space="preserve">ndikátory 46.19.11 a 46.19.12 </w:t>
      </w:r>
      <w:r w:rsidRPr="00B07775">
        <w:rPr>
          <w:rFonts w:ascii="Arial" w:hAnsi="Arial" w:cs="Arial"/>
          <w:i/>
          <w:sz w:val="20"/>
          <w:szCs w:val="20"/>
          <w:lang w:val="cs-CZ"/>
        </w:rPr>
        <w:t>sledují členění proškolených osob na muže a ženy.</w:t>
      </w:r>
      <w:r>
        <w:rPr>
          <w:rFonts w:ascii="Arial" w:hAnsi="Arial" w:cs="Arial"/>
          <w:b/>
          <w:i/>
          <w:sz w:val="20"/>
          <w:szCs w:val="20"/>
          <w:lang w:val="cs-CZ"/>
        </w:rPr>
        <w:t xml:space="preserve"> </w:t>
      </w:r>
    </w:p>
    <w:p w:rsidR="00B07775" w:rsidRDefault="00B07775" w:rsidP="005D3F71">
      <w:pPr>
        <w:autoSpaceDE w:val="0"/>
        <w:autoSpaceDN w:val="0"/>
        <w:adjustRightInd w:val="0"/>
        <w:spacing w:after="0" w:line="240" w:lineRule="auto"/>
        <w:jc w:val="both"/>
        <w:rPr>
          <w:rFonts w:ascii="Arial" w:hAnsi="Arial" w:cs="Arial"/>
          <w:b/>
          <w:i/>
          <w:sz w:val="20"/>
          <w:szCs w:val="20"/>
          <w:lang w:val="cs-CZ"/>
        </w:rPr>
      </w:pPr>
    </w:p>
    <w:p w:rsidR="00B07775" w:rsidRDefault="00B07775" w:rsidP="005D3F71">
      <w:pPr>
        <w:autoSpaceDE w:val="0"/>
        <w:autoSpaceDN w:val="0"/>
        <w:adjustRightInd w:val="0"/>
        <w:spacing w:after="0" w:line="240" w:lineRule="auto"/>
        <w:jc w:val="both"/>
        <w:rPr>
          <w:rFonts w:ascii="Arial" w:hAnsi="Arial" w:cs="Arial"/>
          <w:b/>
          <w:i/>
          <w:sz w:val="20"/>
          <w:szCs w:val="20"/>
          <w:lang w:val="cs-CZ"/>
        </w:rPr>
      </w:pPr>
      <w:r>
        <w:rPr>
          <w:rFonts w:ascii="Arial" w:hAnsi="Arial" w:cs="Arial"/>
          <w:b/>
          <w:i/>
          <w:sz w:val="20"/>
          <w:szCs w:val="20"/>
          <w:lang w:val="cs-CZ"/>
        </w:rPr>
        <w:t>Součet těchto indikátorů se musí rovnat indikátoru 46.19.00</w:t>
      </w:r>
    </w:p>
    <w:p w:rsidR="00B36E9E" w:rsidRDefault="00B36E9E" w:rsidP="005D3F71">
      <w:pPr>
        <w:autoSpaceDE w:val="0"/>
        <w:autoSpaceDN w:val="0"/>
        <w:adjustRightInd w:val="0"/>
        <w:spacing w:after="0" w:line="240" w:lineRule="auto"/>
        <w:jc w:val="both"/>
        <w:rPr>
          <w:rFonts w:ascii="Arial" w:hAnsi="Arial" w:cs="Arial"/>
          <w:b/>
          <w:i/>
          <w:sz w:val="20"/>
          <w:szCs w:val="20"/>
          <w:lang w:val="cs-CZ"/>
        </w:rPr>
      </w:pPr>
    </w:p>
    <w:p w:rsidR="001741E6" w:rsidRDefault="001741E6" w:rsidP="005D3F71">
      <w:pPr>
        <w:autoSpaceDE w:val="0"/>
        <w:autoSpaceDN w:val="0"/>
        <w:adjustRightInd w:val="0"/>
        <w:spacing w:after="0" w:line="240" w:lineRule="auto"/>
        <w:jc w:val="both"/>
        <w:rPr>
          <w:rFonts w:ascii="Arial" w:hAnsi="Arial" w:cs="Arial"/>
          <w:b/>
          <w:i/>
          <w:sz w:val="20"/>
          <w:szCs w:val="20"/>
          <w:lang w:val="cs-CZ"/>
        </w:rPr>
      </w:pPr>
    </w:p>
    <w:tbl>
      <w:tblPr>
        <w:tblW w:w="9461" w:type="dxa"/>
        <w:tblInd w:w="93" w:type="dxa"/>
        <w:tblLook w:val="04A0"/>
      </w:tblPr>
      <w:tblGrid>
        <w:gridCol w:w="2272"/>
        <w:gridCol w:w="1996"/>
        <w:gridCol w:w="2835"/>
        <w:gridCol w:w="2358"/>
      </w:tblGrid>
      <w:tr w:rsidR="00B36E9E" w:rsidRPr="00B07775" w:rsidTr="003F34B7">
        <w:trPr>
          <w:trHeight w:val="300"/>
        </w:trPr>
        <w:tc>
          <w:tcPr>
            <w:tcW w:w="22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Kód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07.57.00</w:t>
            </w:r>
          </w:p>
        </w:tc>
      </w:tr>
      <w:tr w:rsidR="00B36E9E" w:rsidRPr="0049500A"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Název indikátoru: </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Počet nově vytvořených/inovovaných produktů</w:t>
            </w:r>
          </w:p>
        </w:tc>
      </w:tr>
      <w:tr w:rsidR="00B36E9E" w:rsidRPr="00B07775"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Dosažená hodnota:</w:t>
            </w:r>
          </w:p>
        </w:tc>
        <w:tc>
          <w:tcPr>
            <w:tcW w:w="1996" w:type="dxa"/>
            <w:tcBorders>
              <w:top w:val="nil"/>
              <w:left w:val="nil"/>
              <w:bottom w:val="single" w:sz="4" w:space="0" w:color="auto"/>
              <w:right w:val="single" w:sz="4" w:space="0" w:color="auto"/>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1</w:t>
            </w:r>
          </w:p>
        </w:tc>
        <w:tc>
          <w:tcPr>
            <w:tcW w:w="2835" w:type="dxa"/>
            <w:tcBorders>
              <w:top w:val="nil"/>
              <w:left w:val="nil"/>
              <w:bottom w:val="single" w:sz="4" w:space="0" w:color="auto"/>
              <w:right w:val="single" w:sz="4" w:space="0" w:color="auto"/>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b/>
                <w:color w:val="00B050"/>
                <w:sz w:val="20"/>
                <w:szCs w:val="20"/>
                <w:lang w:val="cs-CZ"/>
              </w:rPr>
            </w:pPr>
            <w:r w:rsidRPr="00B07775">
              <w:rPr>
                <w:rFonts w:ascii="Arial" w:eastAsia="Times New Roman" w:hAnsi="Arial" w:cs="Arial"/>
                <w:b/>
                <w:color w:val="00B050"/>
                <w:sz w:val="20"/>
                <w:szCs w:val="20"/>
                <w:lang w:val="cs-CZ"/>
              </w:rPr>
              <w:t xml:space="preserve">Měrná jednotka: </w:t>
            </w:r>
          </w:p>
        </w:tc>
        <w:tc>
          <w:tcPr>
            <w:tcW w:w="2358" w:type="dxa"/>
            <w:tcBorders>
              <w:top w:val="nil"/>
              <w:left w:val="nil"/>
              <w:bottom w:val="single" w:sz="4" w:space="0" w:color="auto"/>
              <w:right w:val="single" w:sz="4" w:space="0" w:color="auto"/>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Počet osob</w:t>
            </w:r>
          </w:p>
        </w:tc>
      </w:tr>
      <w:tr w:rsidR="00B36E9E" w:rsidRPr="00B07775" w:rsidTr="003F34B7">
        <w:trPr>
          <w:trHeight w:val="30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 xml:space="preserve">Nerelevantní: </w:t>
            </w:r>
          </w:p>
        </w:tc>
        <w:tc>
          <w:tcPr>
            <w:tcW w:w="1996" w:type="dxa"/>
            <w:tcBorders>
              <w:top w:val="nil"/>
              <w:left w:val="nil"/>
              <w:bottom w:val="single" w:sz="4" w:space="0" w:color="auto"/>
              <w:right w:val="single" w:sz="4" w:space="0" w:color="auto"/>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Ne</w:t>
            </w:r>
          </w:p>
        </w:tc>
        <w:tc>
          <w:tcPr>
            <w:tcW w:w="2835" w:type="dxa"/>
            <w:tcBorders>
              <w:top w:val="nil"/>
              <w:left w:val="nil"/>
              <w:bottom w:val="single" w:sz="4" w:space="0" w:color="auto"/>
              <w:right w:val="single" w:sz="4" w:space="0" w:color="auto"/>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b/>
                <w:color w:val="00B050"/>
                <w:sz w:val="20"/>
                <w:szCs w:val="20"/>
                <w:lang w:val="cs-CZ"/>
              </w:rPr>
            </w:pPr>
            <w:r w:rsidRPr="00B07775">
              <w:rPr>
                <w:rFonts w:ascii="Arial" w:eastAsia="Times New Roman" w:hAnsi="Arial" w:cs="Arial"/>
                <w:b/>
                <w:color w:val="00B050"/>
                <w:sz w:val="20"/>
                <w:szCs w:val="20"/>
                <w:lang w:val="cs-CZ"/>
              </w:rPr>
              <w:t xml:space="preserve">Datum dosažené hodnoty: </w:t>
            </w:r>
          </w:p>
        </w:tc>
        <w:tc>
          <w:tcPr>
            <w:tcW w:w="2358" w:type="dxa"/>
            <w:tcBorders>
              <w:top w:val="nil"/>
              <w:left w:val="nil"/>
              <w:bottom w:val="single" w:sz="4" w:space="0" w:color="auto"/>
              <w:right w:val="single" w:sz="4" w:space="0" w:color="auto"/>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30.11.2011</w:t>
            </w:r>
          </w:p>
        </w:tc>
      </w:tr>
      <w:tr w:rsidR="00B36E9E" w:rsidRPr="00B07775" w:rsidTr="003F34B7">
        <w:trPr>
          <w:trHeight w:val="370"/>
        </w:trPr>
        <w:tc>
          <w:tcPr>
            <w:tcW w:w="2272" w:type="dxa"/>
            <w:tcBorders>
              <w:top w:val="nil"/>
              <w:left w:val="single" w:sz="4" w:space="0" w:color="auto"/>
              <w:bottom w:val="single" w:sz="4" w:space="0" w:color="auto"/>
              <w:right w:val="single" w:sz="4" w:space="0" w:color="auto"/>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b/>
                <w:bCs/>
                <w:color w:val="00B050"/>
                <w:sz w:val="20"/>
                <w:szCs w:val="20"/>
                <w:lang w:val="cs-CZ"/>
              </w:rPr>
            </w:pPr>
            <w:r w:rsidRPr="00B07775">
              <w:rPr>
                <w:rFonts w:ascii="Arial" w:eastAsia="Times New Roman" w:hAnsi="Arial" w:cs="Arial"/>
                <w:b/>
                <w:bCs/>
                <w:color w:val="00B050"/>
                <w:sz w:val="20"/>
                <w:szCs w:val="20"/>
                <w:lang w:val="cs-CZ"/>
              </w:rPr>
              <w:t>Popis:</w:t>
            </w:r>
          </w:p>
        </w:tc>
        <w:tc>
          <w:tcPr>
            <w:tcW w:w="718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 </w:t>
            </w:r>
          </w:p>
        </w:tc>
      </w:tr>
      <w:tr w:rsidR="00B36E9E" w:rsidRPr="00B07775" w:rsidTr="003F34B7">
        <w:trPr>
          <w:trHeight w:val="360"/>
        </w:trPr>
        <w:tc>
          <w:tcPr>
            <w:tcW w:w="946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36E9E" w:rsidRPr="00B07775" w:rsidRDefault="00B36E9E" w:rsidP="003F34B7">
            <w:pPr>
              <w:spacing w:after="0" w:line="240" w:lineRule="auto"/>
              <w:jc w:val="both"/>
              <w:rPr>
                <w:rFonts w:ascii="Arial" w:eastAsia="Times New Roman" w:hAnsi="Arial" w:cs="Arial"/>
                <w:color w:val="00B050"/>
                <w:sz w:val="20"/>
                <w:szCs w:val="20"/>
                <w:lang w:val="cs-CZ"/>
              </w:rPr>
            </w:pPr>
            <w:r w:rsidRPr="00B07775">
              <w:rPr>
                <w:rFonts w:ascii="Arial" w:eastAsia="Times New Roman" w:hAnsi="Arial" w:cs="Arial"/>
                <w:color w:val="00B050"/>
                <w:sz w:val="20"/>
                <w:szCs w:val="20"/>
                <w:lang w:val="cs-CZ"/>
              </w:rPr>
              <w:t> </w:t>
            </w:r>
          </w:p>
        </w:tc>
      </w:tr>
    </w:tbl>
    <w:p w:rsidR="00B36E9E" w:rsidRPr="00B07775" w:rsidRDefault="00B36E9E" w:rsidP="00B36E9E">
      <w:pPr>
        <w:autoSpaceDE w:val="0"/>
        <w:autoSpaceDN w:val="0"/>
        <w:adjustRightInd w:val="0"/>
        <w:spacing w:after="0" w:line="240" w:lineRule="auto"/>
        <w:jc w:val="both"/>
        <w:rPr>
          <w:rFonts w:ascii="Arial" w:hAnsi="Arial" w:cs="Arial"/>
          <w:b/>
          <w:bCs/>
          <w:sz w:val="20"/>
          <w:szCs w:val="20"/>
          <w:lang w:val="cs-CZ"/>
        </w:rPr>
      </w:pPr>
    </w:p>
    <w:p w:rsidR="00B36E9E" w:rsidRPr="00B07775" w:rsidRDefault="00B36E9E" w:rsidP="00B36E9E">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b/>
          <w:i/>
          <w:sz w:val="20"/>
          <w:szCs w:val="20"/>
          <w:lang w:val="cs-CZ"/>
        </w:rPr>
        <w:t xml:space="preserve">Indikátor 07.54.00 </w:t>
      </w:r>
      <w:r w:rsidRPr="00B07775">
        <w:rPr>
          <w:rFonts w:ascii="Arial" w:hAnsi="Arial" w:cs="Arial"/>
          <w:i/>
          <w:sz w:val="20"/>
          <w:szCs w:val="20"/>
          <w:lang w:val="cs-CZ"/>
        </w:rPr>
        <w:t>sleduje celkový počet nově vytvořených nebo inovovaných produktů. Produkt je souhrnný pojem označující všechny formy a nástroje, kterými je poskytována podpora cílovým skupinám, např.vzdělávací program, kurz, metodika, osnovy, školní vzdělávací program, e-</w:t>
      </w:r>
      <w:proofErr w:type="spellStart"/>
      <w:r w:rsidRPr="00B07775">
        <w:rPr>
          <w:rFonts w:ascii="Arial" w:hAnsi="Arial" w:cs="Arial"/>
          <w:i/>
          <w:sz w:val="20"/>
          <w:szCs w:val="20"/>
          <w:lang w:val="cs-CZ"/>
        </w:rPr>
        <w:t>learningový</w:t>
      </w:r>
      <w:proofErr w:type="spellEnd"/>
      <w:r w:rsidRPr="00B07775">
        <w:rPr>
          <w:rFonts w:ascii="Arial" w:hAnsi="Arial" w:cs="Arial"/>
          <w:i/>
          <w:sz w:val="20"/>
          <w:szCs w:val="20"/>
          <w:lang w:val="cs-CZ"/>
        </w:rPr>
        <w:t xml:space="preserve"> produkt, webový portál, rekvalifikační modul,integrační postupy, vzdělávací pomůcka apod.</w:t>
      </w:r>
    </w:p>
    <w:p w:rsidR="00B36E9E" w:rsidRPr="00B07775" w:rsidRDefault="00B36E9E" w:rsidP="00B36E9E">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i/>
          <w:sz w:val="20"/>
          <w:szCs w:val="20"/>
          <w:lang w:val="cs-CZ"/>
        </w:rPr>
        <w:t xml:space="preserve">Inovovaný produkt musí být samostatně použitelný pro poskytování podpory cílovým skupinám. Soubor několika předmětů či materiálů, které musí být použity společně, tak představuje jediný produkt. (Např. pokud je metodika pro lektora nepoužitelná bez osnovy kurzu a příslušné učebnice, nelze za produkt považovat metodiku, nýbrž kurz jako celek.). </w:t>
      </w:r>
      <w:r w:rsidRPr="00B07775">
        <w:rPr>
          <w:rFonts w:ascii="Arial" w:hAnsi="Arial" w:cs="Arial"/>
          <w:b/>
          <w:i/>
          <w:sz w:val="20"/>
          <w:szCs w:val="20"/>
          <w:lang w:val="cs-CZ"/>
        </w:rPr>
        <w:t>Inovovaný produkt znamená takový produkt, kde změny v jeho cílech, obsahu, metodách nebo formách významně zvýšily jeho kvalitu a účinnost při poskytování podpory cílovým skupinám.</w:t>
      </w:r>
    </w:p>
    <w:p w:rsidR="00B36E9E" w:rsidRPr="00B07775" w:rsidRDefault="00B36E9E" w:rsidP="00B36E9E">
      <w:pPr>
        <w:autoSpaceDE w:val="0"/>
        <w:autoSpaceDN w:val="0"/>
        <w:adjustRightInd w:val="0"/>
        <w:spacing w:after="0" w:line="240" w:lineRule="auto"/>
        <w:jc w:val="both"/>
        <w:rPr>
          <w:rFonts w:ascii="Arial" w:hAnsi="Arial" w:cs="Arial"/>
          <w:i/>
          <w:sz w:val="20"/>
          <w:szCs w:val="20"/>
          <w:lang w:val="cs-CZ"/>
        </w:rPr>
      </w:pPr>
    </w:p>
    <w:p w:rsidR="00B36E9E" w:rsidRPr="00B07775" w:rsidRDefault="00B36E9E" w:rsidP="00B36E9E">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i/>
          <w:sz w:val="20"/>
          <w:szCs w:val="20"/>
          <w:lang w:val="cs-CZ"/>
        </w:rPr>
        <w:lastRenderedPageBreak/>
        <w:t xml:space="preserve">Do </w:t>
      </w:r>
      <w:r w:rsidRPr="00B07775">
        <w:rPr>
          <w:rFonts w:ascii="Arial" w:hAnsi="Arial" w:cs="Arial"/>
          <w:b/>
          <w:i/>
          <w:sz w:val="20"/>
          <w:szCs w:val="20"/>
          <w:lang w:val="cs-CZ"/>
        </w:rPr>
        <w:t>dosažené hodnoty</w:t>
      </w:r>
      <w:r w:rsidRPr="00B07775">
        <w:rPr>
          <w:rFonts w:ascii="Arial" w:hAnsi="Arial" w:cs="Arial"/>
          <w:i/>
          <w:sz w:val="20"/>
          <w:szCs w:val="20"/>
          <w:lang w:val="cs-CZ"/>
        </w:rPr>
        <w:t xml:space="preserve"> se z</w:t>
      </w:r>
      <w:r>
        <w:rPr>
          <w:rFonts w:ascii="Arial" w:hAnsi="Arial" w:cs="Arial"/>
          <w:i/>
          <w:sz w:val="20"/>
          <w:szCs w:val="20"/>
          <w:lang w:val="cs-CZ"/>
        </w:rPr>
        <w:t>apočítává</w:t>
      </w:r>
      <w:r w:rsidRPr="00B07775">
        <w:rPr>
          <w:rFonts w:ascii="Arial" w:hAnsi="Arial" w:cs="Arial"/>
          <w:i/>
          <w:sz w:val="20"/>
          <w:szCs w:val="20"/>
          <w:lang w:val="cs-CZ"/>
        </w:rPr>
        <w:t xml:space="preserve"> počet různých produktů, nikoliv počet kusů, kopií či shodných opakování. Započítávají se pouze produkty vzniklé v rámci hlavních klíčových aktivit projektu, nikoli např. propagační předměty. </w:t>
      </w:r>
    </w:p>
    <w:p w:rsidR="00B36E9E" w:rsidRPr="00B07775" w:rsidRDefault="00B36E9E" w:rsidP="00B36E9E">
      <w:pPr>
        <w:autoSpaceDE w:val="0"/>
        <w:autoSpaceDN w:val="0"/>
        <w:adjustRightInd w:val="0"/>
        <w:spacing w:after="0" w:line="240" w:lineRule="auto"/>
        <w:jc w:val="both"/>
        <w:rPr>
          <w:rFonts w:ascii="Arial" w:hAnsi="Arial" w:cs="Arial"/>
          <w:i/>
          <w:sz w:val="20"/>
          <w:szCs w:val="20"/>
          <w:lang w:val="cs-CZ"/>
        </w:rPr>
      </w:pPr>
    </w:p>
    <w:p w:rsidR="00B36E9E" w:rsidRPr="00B07775" w:rsidRDefault="00B36E9E" w:rsidP="00B36E9E">
      <w:pPr>
        <w:autoSpaceDE w:val="0"/>
        <w:autoSpaceDN w:val="0"/>
        <w:adjustRightInd w:val="0"/>
        <w:spacing w:after="0" w:line="240" w:lineRule="auto"/>
        <w:jc w:val="both"/>
        <w:rPr>
          <w:rFonts w:ascii="Arial" w:hAnsi="Arial" w:cs="Arial"/>
          <w:i/>
          <w:sz w:val="20"/>
          <w:szCs w:val="20"/>
          <w:lang w:val="cs-CZ"/>
        </w:rPr>
      </w:pPr>
      <w:r w:rsidRPr="00B07775">
        <w:rPr>
          <w:rFonts w:ascii="Arial" w:hAnsi="Arial" w:cs="Arial"/>
          <w:i/>
          <w:sz w:val="20"/>
          <w:szCs w:val="20"/>
          <w:lang w:val="cs-CZ"/>
        </w:rPr>
        <w:t xml:space="preserve">Do </w:t>
      </w:r>
      <w:r w:rsidRPr="00B07775">
        <w:rPr>
          <w:rFonts w:ascii="Arial" w:hAnsi="Arial" w:cs="Arial"/>
          <w:b/>
          <w:i/>
          <w:sz w:val="20"/>
          <w:szCs w:val="20"/>
          <w:lang w:val="cs-CZ"/>
        </w:rPr>
        <w:t>popisu</w:t>
      </w:r>
      <w:r w:rsidRPr="00B07775">
        <w:rPr>
          <w:rFonts w:ascii="Arial" w:hAnsi="Arial" w:cs="Arial"/>
          <w:i/>
          <w:sz w:val="20"/>
          <w:szCs w:val="20"/>
          <w:lang w:val="cs-CZ"/>
        </w:rPr>
        <w:t xml:space="preserve"> indikátoru uveďte, jaké inovované produkty v rámci projektu vznikly.</w:t>
      </w:r>
    </w:p>
    <w:p w:rsidR="00B36E9E" w:rsidRPr="00B07775" w:rsidRDefault="00B36E9E" w:rsidP="00B36E9E">
      <w:pPr>
        <w:autoSpaceDE w:val="0"/>
        <w:autoSpaceDN w:val="0"/>
        <w:adjustRightInd w:val="0"/>
        <w:spacing w:after="0" w:line="240" w:lineRule="auto"/>
        <w:jc w:val="both"/>
        <w:rPr>
          <w:rFonts w:ascii="Arial" w:hAnsi="Arial" w:cs="Arial"/>
          <w:i/>
          <w:sz w:val="20"/>
          <w:szCs w:val="20"/>
          <w:lang w:val="cs-CZ"/>
        </w:rPr>
      </w:pPr>
    </w:p>
    <w:p w:rsidR="00EA2BEF" w:rsidRPr="006C7AF8" w:rsidRDefault="00EA2BEF" w:rsidP="00EA2BEF">
      <w:pPr>
        <w:autoSpaceDE w:val="0"/>
        <w:autoSpaceDN w:val="0"/>
        <w:adjustRightInd w:val="0"/>
        <w:spacing w:after="0" w:line="240" w:lineRule="auto"/>
        <w:jc w:val="both"/>
        <w:rPr>
          <w:rFonts w:ascii="Arial" w:hAnsi="Arial" w:cs="Arial"/>
          <w:b/>
          <w:i/>
          <w:sz w:val="20"/>
          <w:szCs w:val="20"/>
          <w:lang w:val="cs-CZ"/>
        </w:rPr>
      </w:pPr>
      <w:r w:rsidRPr="006C7AF8">
        <w:rPr>
          <w:rFonts w:ascii="Arial" w:hAnsi="Arial" w:cs="Arial"/>
          <w:b/>
          <w:i/>
          <w:sz w:val="20"/>
          <w:szCs w:val="20"/>
          <w:lang w:val="cs-CZ"/>
        </w:rPr>
        <w:t>Nejpozději v závěrečné monitorovací zprávě musí být inovované produkty doloženy v elektronické podobě</w:t>
      </w:r>
      <w:r>
        <w:rPr>
          <w:rFonts w:ascii="Arial" w:hAnsi="Arial" w:cs="Arial"/>
          <w:b/>
          <w:i/>
          <w:sz w:val="20"/>
          <w:szCs w:val="20"/>
          <w:lang w:val="cs-CZ"/>
        </w:rPr>
        <w:t>, pokud to jejich charakter umožňuje, tak i v tištěné</w:t>
      </w:r>
      <w:r w:rsidRPr="006C7AF8">
        <w:rPr>
          <w:rFonts w:ascii="Arial" w:hAnsi="Arial" w:cs="Arial"/>
          <w:b/>
          <w:i/>
          <w:sz w:val="20"/>
          <w:szCs w:val="20"/>
          <w:lang w:val="cs-CZ"/>
        </w:rPr>
        <w:t xml:space="preserve">. </w:t>
      </w:r>
    </w:p>
    <w:p w:rsidR="00B36E9E" w:rsidRPr="00B07775" w:rsidRDefault="00B36E9E" w:rsidP="005D3F71">
      <w:pPr>
        <w:autoSpaceDE w:val="0"/>
        <w:autoSpaceDN w:val="0"/>
        <w:adjustRightInd w:val="0"/>
        <w:spacing w:after="0" w:line="240" w:lineRule="auto"/>
        <w:jc w:val="both"/>
        <w:rPr>
          <w:rFonts w:ascii="Arial" w:hAnsi="Arial" w:cs="Arial"/>
          <w:b/>
          <w:i/>
          <w:sz w:val="20"/>
          <w:szCs w:val="20"/>
          <w:lang w:val="cs-CZ"/>
        </w:rPr>
      </w:pPr>
    </w:p>
    <w:sectPr w:rsidR="00B36E9E" w:rsidRPr="00B07775" w:rsidSect="00850403">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6DE" w:rsidRDefault="005626DE" w:rsidP="005626DE">
      <w:pPr>
        <w:spacing w:after="0" w:line="240" w:lineRule="auto"/>
      </w:pPr>
      <w:r>
        <w:separator/>
      </w:r>
    </w:p>
  </w:endnote>
  <w:endnote w:type="continuationSeparator" w:id="0">
    <w:p w:rsidR="005626DE" w:rsidRDefault="005626DE" w:rsidP="005626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6DE" w:rsidRDefault="005626DE" w:rsidP="005626DE">
      <w:pPr>
        <w:spacing w:after="0" w:line="240" w:lineRule="auto"/>
      </w:pPr>
      <w:r>
        <w:separator/>
      </w:r>
    </w:p>
  </w:footnote>
  <w:footnote w:type="continuationSeparator" w:id="0">
    <w:p w:rsidR="005626DE" w:rsidRDefault="005626DE" w:rsidP="005626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6DE" w:rsidRDefault="005626DE">
    <w:pPr>
      <w:pStyle w:val="Header"/>
    </w:pPr>
    <w:ins w:id="0" w:author="kristyna.novotna" w:date="2012-03-21T12:20:00Z">
      <w:r w:rsidRPr="005626DE">
        <w:drawing>
          <wp:inline distT="0" distB="0" distL="0" distR="0">
            <wp:extent cx="5943600" cy="530225"/>
            <wp:effectExtent l="19050" t="0" r="0" b="0"/>
            <wp:docPr id="2" name="Picture 2"/>
            <wp:cNvGraphicFramePr/>
            <a:graphic xmlns:a="http://schemas.openxmlformats.org/drawingml/2006/main">
              <a:graphicData uri="http://schemas.openxmlformats.org/drawingml/2006/picture">
                <pic:pic xmlns:pic="http://schemas.openxmlformats.org/drawingml/2006/picture">
                  <pic:nvPicPr>
                    <pic:cNvPr id="1103" name="Picture 25"/>
                    <pic:cNvPicPr>
                      <a:picLocks noChangeAspect="1" noChangeArrowheads="1"/>
                    </pic:cNvPicPr>
                  </pic:nvPicPr>
                  <pic:blipFill>
                    <a:blip r:embed="rId1"/>
                    <a:srcRect/>
                    <a:stretch>
                      <a:fillRect/>
                    </a:stretch>
                  </pic:blipFill>
                  <pic:spPr bwMode="auto">
                    <a:xfrm>
                      <a:off x="0" y="0"/>
                      <a:ext cx="5943600" cy="530225"/>
                    </a:xfrm>
                    <a:prstGeom prst="rect">
                      <a:avLst/>
                    </a:prstGeom>
                    <a:noFill/>
                    <a:ln w="9525">
                      <a:noFill/>
                      <a:miter lim="800000"/>
                      <a:headEnd/>
                      <a:tailEnd/>
                    </a:ln>
                  </pic:spPr>
                </pic:pic>
              </a:graphicData>
            </a:graphic>
          </wp:inline>
        </w:drawing>
      </w:r>
    </w:ins>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44F87"/>
    <w:multiLevelType w:val="hybridMultilevel"/>
    <w:tmpl w:val="8E4442CA"/>
    <w:lvl w:ilvl="0" w:tplc="D010776A">
      <w:start w:val="1"/>
      <w:numFmt w:val="bullet"/>
      <w:lvlText w:val="•"/>
      <w:lvlJc w:val="left"/>
      <w:pPr>
        <w:tabs>
          <w:tab w:val="num" w:pos="720"/>
        </w:tabs>
        <w:ind w:left="720" w:hanging="360"/>
      </w:pPr>
      <w:rPr>
        <w:rFonts w:ascii="Times New Roman" w:hAnsi="Times New Roman" w:hint="default"/>
      </w:rPr>
    </w:lvl>
    <w:lvl w:ilvl="1" w:tplc="8B34CA48" w:tentative="1">
      <w:start w:val="1"/>
      <w:numFmt w:val="bullet"/>
      <w:lvlText w:val="•"/>
      <w:lvlJc w:val="left"/>
      <w:pPr>
        <w:tabs>
          <w:tab w:val="num" w:pos="1440"/>
        </w:tabs>
        <w:ind w:left="1440" w:hanging="360"/>
      </w:pPr>
      <w:rPr>
        <w:rFonts w:ascii="Times New Roman" w:hAnsi="Times New Roman" w:hint="default"/>
      </w:rPr>
    </w:lvl>
    <w:lvl w:ilvl="2" w:tplc="D604D228" w:tentative="1">
      <w:start w:val="1"/>
      <w:numFmt w:val="bullet"/>
      <w:lvlText w:val="•"/>
      <w:lvlJc w:val="left"/>
      <w:pPr>
        <w:tabs>
          <w:tab w:val="num" w:pos="2160"/>
        </w:tabs>
        <w:ind w:left="2160" w:hanging="360"/>
      </w:pPr>
      <w:rPr>
        <w:rFonts w:ascii="Times New Roman" w:hAnsi="Times New Roman" w:hint="default"/>
      </w:rPr>
    </w:lvl>
    <w:lvl w:ilvl="3" w:tplc="F1781A02" w:tentative="1">
      <w:start w:val="1"/>
      <w:numFmt w:val="bullet"/>
      <w:lvlText w:val="•"/>
      <w:lvlJc w:val="left"/>
      <w:pPr>
        <w:tabs>
          <w:tab w:val="num" w:pos="2880"/>
        </w:tabs>
        <w:ind w:left="2880" w:hanging="360"/>
      </w:pPr>
      <w:rPr>
        <w:rFonts w:ascii="Times New Roman" w:hAnsi="Times New Roman" w:hint="default"/>
      </w:rPr>
    </w:lvl>
    <w:lvl w:ilvl="4" w:tplc="009CC034" w:tentative="1">
      <w:start w:val="1"/>
      <w:numFmt w:val="bullet"/>
      <w:lvlText w:val="•"/>
      <w:lvlJc w:val="left"/>
      <w:pPr>
        <w:tabs>
          <w:tab w:val="num" w:pos="3600"/>
        </w:tabs>
        <w:ind w:left="3600" w:hanging="360"/>
      </w:pPr>
      <w:rPr>
        <w:rFonts w:ascii="Times New Roman" w:hAnsi="Times New Roman" w:hint="default"/>
      </w:rPr>
    </w:lvl>
    <w:lvl w:ilvl="5" w:tplc="2ADA423C" w:tentative="1">
      <w:start w:val="1"/>
      <w:numFmt w:val="bullet"/>
      <w:lvlText w:val="•"/>
      <w:lvlJc w:val="left"/>
      <w:pPr>
        <w:tabs>
          <w:tab w:val="num" w:pos="4320"/>
        </w:tabs>
        <w:ind w:left="4320" w:hanging="360"/>
      </w:pPr>
      <w:rPr>
        <w:rFonts w:ascii="Times New Roman" w:hAnsi="Times New Roman" w:hint="default"/>
      </w:rPr>
    </w:lvl>
    <w:lvl w:ilvl="6" w:tplc="7994999A" w:tentative="1">
      <w:start w:val="1"/>
      <w:numFmt w:val="bullet"/>
      <w:lvlText w:val="•"/>
      <w:lvlJc w:val="left"/>
      <w:pPr>
        <w:tabs>
          <w:tab w:val="num" w:pos="5040"/>
        </w:tabs>
        <w:ind w:left="5040" w:hanging="360"/>
      </w:pPr>
      <w:rPr>
        <w:rFonts w:ascii="Times New Roman" w:hAnsi="Times New Roman" w:hint="default"/>
      </w:rPr>
    </w:lvl>
    <w:lvl w:ilvl="7" w:tplc="4D8202FE" w:tentative="1">
      <w:start w:val="1"/>
      <w:numFmt w:val="bullet"/>
      <w:lvlText w:val="•"/>
      <w:lvlJc w:val="left"/>
      <w:pPr>
        <w:tabs>
          <w:tab w:val="num" w:pos="5760"/>
        </w:tabs>
        <w:ind w:left="5760" w:hanging="360"/>
      </w:pPr>
      <w:rPr>
        <w:rFonts w:ascii="Times New Roman" w:hAnsi="Times New Roman" w:hint="default"/>
      </w:rPr>
    </w:lvl>
    <w:lvl w:ilvl="8" w:tplc="284EA968" w:tentative="1">
      <w:start w:val="1"/>
      <w:numFmt w:val="bullet"/>
      <w:lvlText w:val="•"/>
      <w:lvlJc w:val="left"/>
      <w:pPr>
        <w:tabs>
          <w:tab w:val="num" w:pos="6480"/>
        </w:tabs>
        <w:ind w:left="6480" w:hanging="360"/>
      </w:pPr>
      <w:rPr>
        <w:rFonts w:ascii="Times New Roman" w:hAnsi="Times New Roman" w:hint="default"/>
      </w:rPr>
    </w:lvl>
  </w:abstractNum>
  <w:abstractNum w:abstractNumId="1">
    <w:nsid w:val="2B396340"/>
    <w:multiLevelType w:val="hybridMultilevel"/>
    <w:tmpl w:val="A0B4C184"/>
    <w:lvl w:ilvl="0" w:tplc="99724974">
      <w:start w:val="1"/>
      <w:numFmt w:val="bullet"/>
      <w:lvlText w:val="•"/>
      <w:lvlJc w:val="left"/>
      <w:pPr>
        <w:tabs>
          <w:tab w:val="num" w:pos="720"/>
        </w:tabs>
        <w:ind w:left="720" w:hanging="360"/>
      </w:pPr>
      <w:rPr>
        <w:rFonts w:ascii="Times New Roman" w:hAnsi="Times New Roman" w:hint="default"/>
      </w:rPr>
    </w:lvl>
    <w:lvl w:ilvl="1" w:tplc="7B36573A" w:tentative="1">
      <w:start w:val="1"/>
      <w:numFmt w:val="bullet"/>
      <w:lvlText w:val="•"/>
      <w:lvlJc w:val="left"/>
      <w:pPr>
        <w:tabs>
          <w:tab w:val="num" w:pos="1440"/>
        </w:tabs>
        <w:ind w:left="1440" w:hanging="360"/>
      </w:pPr>
      <w:rPr>
        <w:rFonts w:ascii="Times New Roman" w:hAnsi="Times New Roman" w:hint="default"/>
      </w:rPr>
    </w:lvl>
    <w:lvl w:ilvl="2" w:tplc="DCB4621C" w:tentative="1">
      <w:start w:val="1"/>
      <w:numFmt w:val="bullet"/>
      <w:lvlText w:val="•"/>
      <w:lvlJc w:val="left"/>
      <w:pPr>
        <w:tabs>
          <w:tab w:val="num" w:pos="2160"/>
        </w:tabs>
        <w:ind w:left="2160" w:hanging="360"/>
      </w:pPr>
      <w:rPr>
        <w:rFonts w:ascii="Times New Roman" w:hAnsi="Times New Roman" w:hint="default"/>
      </w:rPr>
    </w:lvl>
    <w:lvl w:ilvl="3" w:tplc="40D6BC52" w:tentative="1">
      <w:start w:val="1"/>
      <w:numFmt w:val="bullet"/>
      <w:lvlText w:val="•"/>
      <w:lvlJc w:val="left"/>
      <w:pPr>
        <w:tabs>
          <w:tab w:val="num" w:pos="2880"/>
        </w:tabs>
        <w:ind w:left="2880" w:hanging="360"/>
      </w:pPr>
      <w:rPr>
        <w:rFonts w:ascii="Times New Roman" w:hAnsi="Times New Roman" w:hint="default"/>
      </w:rPr>
    </w:lvl>
    <w:lvl w:ilvl="4" w:tplc="11D8E088" w:tentative="1">
      <w:start w:val="1"/>
      <w:numFmt w:val="bullet"/>
      <w:lvlText w:val="•"/>
      <w:lvlJc w:val="left"/>
      <w:pPr>
        <w:tabs>
          <w:tab w:val="num" w:pos="3600"/>
        </w:tabs>
        <w:ind w:left="3600" w:hanging="360"/>
      </w:pPr>
      <w:rPr>
        <w:rFonts w:ascii="Times New Roman" w:hAnsi="Times New Roman" w:hint="default"/>
      </w:rPr>
    </w:lvl>
    <w:lvl w:ilvl="5" w:tplc="5F663E18" w:tentative="1">
      <w:start w:val="1"/>
      <w:numFmt w:val="bullet"/>
      <w:lvlText w:val="•"/>
      <w:lvlJc w:val="left"/>
      <w:pPr>
        <w:tabs>
          <w:tab w:val="num" w:pos="4320"/>
        </w:tabs>
        <w:ind w:left="4320" w:hanging="360"/>
      </w:pPr>
      <w:rPr>
        <w:rFonts w:ascii="Times New Roman" w:hAnsi="Times New Roman" w:hint="default"/>
      </w:rPr>
    </w:lvl>
    <w:lvl w:ilvl="6" w:tplc="8CC012D0" w:tentative="1">
      <w:start w:val="1"/>
      <w:numFmt w:val="bullet"/>
      <w:lvlText w:val="•"/>
      <w:lvlJc w:val="left"/>
      <w:pPr>
        <w:tabs>
          <w:tab w:val="num" w:pos="5040"/>
        </w:tabs>
        <w:ind w:left="5040" w:hanging="360"/>
      </w:pPr>
      <w:rPr>
        <w:rFonts w:ascii="Times New Roman" w:hAnsi="Times New Roman" w:hint="default"/>
      </w:rPr>
    </w:lvl>
    <w:lvl w:ilvl="7" w:tplc="260CE0C8" w:tentative="1">
      <w:start w:val="1"/>
      <w:numFmt w:val="bullet"/>
      <w:lvlText w:val="•"/>
      <w:lvlJc w:val="left"/>
      <w:pPr>
        <w:tabs>
          <w:tab w:val="num" w:pos="5760"/>
        </w:tabs>
        <w:ind w:left="5760" w:hanging="360"/>
      </w:pPr>
      <w:rPr>
        <w:rFonts w:ascii="Times New Roman" w:hAnsi="Times New Roman" w:hint="default"/>
      </w:rPr>
    </w:lvl>
    <w:lvl w:ilvl="8" w:tplc="026C2B5C" w:tentative="1">
      <w:start w:val="1"/>
      <w:numFmt w:val="bullet"/>
      <w:lvlText w:val="•"/>
      <w:lvlJc w:val="left"/>
      <w:pPr>
        <w:tabs>
          <w:tab w:val="num" w:pos="6480"/>
        </w:tabs>
        <w:ind w:left="6480" w:hanging="360"/>
      </w:pPr>
      <w:rPr>
        <w:rFonts w:ascii="Times New Roman" w:hAnsi="Times New Roman" w:hint="default"/>
      </w:rPr>
    </w:lvl>
  </w:abstractNum>
  <w:abstractNum w:abstractNumId="2">
    <w:nsid w:val="41D37FE0"/>
    <w:multiLevelType w:val="hybridMultilevel"/>
    <w:tmpl w:val="2A0EDD30"/>
    <w:lvl w:ilvl="0" w:tplc="0FFCB814">
      <w:start w:val="1"/>
      <w:numFmt w:val="bullet"/>
      <w:lvlText w:val=""/>
      <w:lvlJc w:val="left"/>
      <w:pPr>
        <w:tabs>
          <w:tab w:val="num" w:pos="720"/>
        </w:tabs>
        <w:ind w:left="720" w:hanging="360"/>
      </w:pPr>
      <w:rPr>
        <w:rFonts w:ascii="Wingdings" w:hAnsi="Wingdings" w:hint="default"/>
      </w:rPr>
    </w:lvl>
    <w:lvl w:ilvl="1" w:tplc="5E70627E" w:tentative="1">
      <w:start w:val="1"/>
      <w:numFmt w:val="bullet"/>
      <w:lvlText w:val=""/>
      <w:lvlJc w:val="left"/>
      <w:pPr>
        <w:tabs>
          <w:tab w:val="num" w:pos="1440"/>
        </w:tabs>
        <w:ind w:left="1440" w:hanging="360"/>
      </w:pPr>
      <w:rPr>
        <w:rFonts w:ascii="Wingdings" w:hAnsi="Wingdings" w:hint="default"/>
      </w:rPr>
    </w:lvl>
    <w:lvl w:ilvl="2" w:tplc="E74ABE40" w:tentative="1">
      <w:start w:val="1"/>
      <w:numFmt w:val="bullet"/>
      <w:lvlText w:val=""/>
      <w:lvlJc w:val="left"/>
      <w:pPr>
        <w:tabs>
          <w:tab w:val="num" w:pos="2160"/>
        </w:tabs>
        <w:ind w:left="2160" w:hanging="360"/>
      </w:pPr>
      <w:rPr>
        <w:rFonts w:ascii="Wingdings" w:hAnsi="Wingdings" w:hint="default"/>
      </w:rPr>
    </w:lvl>
    <w:lvl w:ilvl="3" w:tplc="139A4154" w:tentative="1">
      <w:start w:val="1"/>
      <w:numFmt w:val="bullet"/>
      <w:lvlText w:val=""/>
      <w:lvlJc w:val="left"/>
      <w:pPr>
        <w:tabs>
          <w:tab w:val="num" w:pos="2880"/>
        </w:tabs>
        <w:ind w:left="2880" w:hanging="360"/>
      </w:pPr>
      <w:rPr>
        <w:rFonts w:ascii="Wingdings" w:hAnsi="Wingdings" w:hint="default"/>
      </w:rPr>
    </w:lvl>
    <w:lvl w:ilvl="4" w:tplc="C2AE4A56" w:tentative="1">
      <w:start w:val="1"/>
      <w:numFmt w:val="bullet"/>
      <w:lvlText w:val=""/>
      <w:lvlJc w:val="left"/>
      <w:pPr>
        <w:tabs>
          <w:tab w:val="num" w:pos="3600"/>
        </w:tabs>
        <w:ind w:left="3600" w:hanging="360"/>
      </w:pPr>
      <w:rPr>
        <w:rFonts w:ascii="Wingdings" w:hAnsi="Wingdings" w:hint="default"/>
      </w:rPr>
    </w:lvl>
    <w:lvl w:ilvl="5" w:tplc="2014EB2E" w:tentative="1">
      <w:start w:val="1"/>
      <w:numFmt w:val="bullet"/>
      <w:lvlText w:val=""/>
      <w:lvlJc w:val="left"/>
      <w:pPr>
        <w:tabs>
          <w:tab w:val="num" w:pos="4320"/>
        </w:tabs>
        <w:ind w:left="4320" w:hanging="360"/>
      </w:pPr>
      <w:rPr>
        <w:rFonts w:ascii="Wingdings" w:hAnsi="Wingdings" w:hint="default"/>
      </w:rPr>
    </w:lvl>
    <w:lvl w:ilvl="6" w:tplc="EC46F0B6" w:tentative="1">
      <w:start w:val="1"/>
      <w:numFmt w:val="bullet"/>
      <w:lvlText w:val=""/>
      <w:lvlJc w:val="left"/>
      <w:pPr>
        <w:tabs>
          <w:tab w:val="num" w:pos="5040"/>
        </w:tabs>
        <w:ind w:left="5040" w:hanging="360"/>
      </w:pPr>
      <w:rPr>
        <w:rFonts w:ascii="Wingdings" w:hAnsi="Wingdings" w:hint="default"/>
      </w:rPr>
    </w:lvl>
    <w:lvl w:ilvl="7" w:tplc="3DF64FCE" w:tentative="1">
      <w:start w:val="1"/>
      <w:numFmt w:val="bullet"/>
      <w:lvlText w:val=""/>
      <w:lvlJc w:val="left"/>
      <w:pPr>
        <w:tabs>
          <w:tab w:val="num" w:pos="5760"/>
        </w:tabs>
        <w:ind w:left="5760" w:hanging="360"/>
      </w:pPr>
      <w:rPr>
        <w:rFonts w:ascii="Wingdings" w:hAnsi="Wingdings" w:hint="default"/>
      </w:rPr>
    </w:lvl>
    <w:lvl w:ilvl="8" w:tplc="ED2E8ED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
  <w:rsids>
    <w:rsidRoot w:val="00425FF7"/>
    <w:rsid w:val="00000016"/>
    <w:rsid w:val="00000042"/>
    <w:rsid w:val="000019C9"/>
    <w:rsid w:val="00001EF1"/>
    <w:rsid w:val="00003921"/>
    <w:rsid w:val="00003ADE"/>
    <w:rsid w:val="00003B38"/>
    <w:rsid w:val="0000412E"/>
    <w:rsid w:val="00004A28"/>
    <w:rsid w:val="00004CD9"/>
    <w:rsid w:val="00004D7F"/>
    <w:rsid w:val="000050B5"/>
    <w:rsid w:val="000051C1"/>
    <w:rsid w:val="00005B7E"/>
    <w:rsid w:val="00006980"/>
    <w:rsid w:val="00006F7C"/>
    <w:rsid w:val="000074D0"/>
    <w:rsid w:val="00007587"/>
    <w:rsid w:val="00007A43"/>
    <w:rsid w:val="00007D87"/>
    <w:rsid w:val="000108FE"/>
    <w:rsid w:val="00010AE2"/>
    <w:rsid w:val="00010E75"/>
    <w:rsid w:val="00010F59"/>
    <w:rsid w:val="00010F7F"/>
    <w:rsid w:val="000110CC"/>
    <w:rsid w:val="000113E9"/>
    <w:rsid w:val="000116D6"/>
    <w:rsid w:val="0001177F"/>
    <w:rsid w:val="00011B51"/>
    <w:rsid w:val="00011EBF"/>
    <w:rsid w:val="000131EB"/>
    <w:rsid w:val="000133E6"/>
    <w:rsid w:val="00013C05"/>
    <w:rsid w:val="000141A0"/>
    <w:rsid w:val="000141FC"/>
    <w:rsid w:val="000146C2"/>
    <w:rsid w:val="00014BB0"/>
    <w:rsid w:val="00014D26"/>
    <w:rsid w:val="0001518A"/>
    <w:rsid w:val="00015576"/>
    <w:rsid w:val="000156C9"/>
    <w:rsid w:val="0001577F"/>
    <w:rsid w:val="00015DAD"/>
    <w:rsid w:val="00015EF8"/>
    <w:rsid w:val="00016D75"/>
    <w:rsid w:val="00017662"/>
    <w:rsid w:val="00017B80"/>
    <w:rsid w:val="00020071"/>
    <w:rsid w:val="00020BD1"/>
    <w:rsid w:val="00020E39"/>
    <w:rsid w:val="00021465"/>
    <w:rsid w:val="000218F9"/>
    <w:rsid w:val="00022B9A"/>
    <w:rsid w:val="00022EFA"/>
    <w:rsid w:val="00023B0D"/>
    <w:rsid w:val="000245A7"/>
    <w:rsid w:val="00024E25"/>
    <w:rsid w:val="0002579F"/>
    <w:rsid w:val="00025DFA"/>
    <w:rsid w:val="00027172"/>
    <w:rsid w:val="000278E7"/>
    <w:rsid w:val="00027DCB"/>
    <w:rsid w:val="00027F78"/>
    <w:rsid w:val="000302D2"/>
    <w:rsid w:val="0003050C"/>
    <w:rsid w:val="0003062F"/>
    <w:rsid w:val="00032703"/>
    <w:rsid w:val="000327E5"/>
    <w:rsid w:val="00032B72"/>
    <w:rsid w:val="00032CDF"/>
    <w:rsid w:val="00033FF4"/>
    <w:rsid w:val="00034E0F"/>
    <w:rsid w:val="00035423"/>
    <w:rsid w:val="00036116"/>
    <w:rsid w:val="000361AF"/>
    <w:rsid w:val="0003634F"/>
    <w:rsid w:val="000364E0"/>
    <w:rsid w:val="00037422"/>
    <w:rsid w:val="0003745B"/>
    <w:rsid w:val="0003781C"/>
    <w:rsid w:val="00037C9A"/>
    <w:rsid w:val="00037D0A"/>
    <w:rsid w:val="00037F41"/>
    <w:rsid w:val="000405D6"/>
    <w:rsid w:val="00041498"/>
    <w:rsid w:val="0004194B"/>
    <w:rsid w:val="00041D2C"/>
    <w:rsid w:val="00042DDD"/>
    <w:rsid w:val="0004360E"/>
    <w:rsid w:val="0004406C"/>
    <w:rsid w:val="00044856"/>
    <w:rsid w:val="00044FEA"/>
    <w:rsid w:val="00045EB2"/>
    <w:rsid w:val="00046303"/>
    <w:rsid w:val="00046380"/>
    <w:rsid w:val="00046A1C"/>
    <w:rsid w:val="00050D02"/>
    <w:rsid w:val="00051473"/>
    <w:rsid w:val="000521C9"/>
    <w:rsid w:val="000522A6"/>
    <w:rsid w:val="00052393"/>
    <w:rsid w:val="000523FF"/>
    <w:rsid w:val="0005293F"/>
    <w:rsid w:val="00053040"/>
    <w:rsid w:val="000532CE"/>
    <w:rsid w:val="00053E14"/>
    <w:rsid w:val="00053F60"/>
    <w:rsid w:val="00053FBD"/>
    <w:rsid w:val="00055505"/>
    <w:rsid w:val="00056247"/>
    <w:rsid w:val="0006081E"/>
    <w:rsid w:val="0006090B"/>
    <w:rsid w:val="0006128E"/>
    <w:rsid w:val="00062395"/>
    <w:rsid w:val="000638C4"/>
    <w:rsid w:val="0006406F"/>
    <w:rsid w:val="00064135"/>
    <w:rsid w:val="00064348"/>
    <w:rsid w:val="00064AA4"/>
    <w:rsid w:val="00064C74"/>
    <w:rsid w:val="0006501F"/>
    <w:rsid w:val="000651C4"/>
    <w:rsid w:val="000661D0"/>
    <w:rsid w:val="00066438"/>
    <w:rsid w:val="0006722F"/>
    <w:rsid w:val="00067FB8"/>
    <w:rsid w:val="00070175"/>
    <w:rsid w:val="0007063D"/>
    <w:rsid w:val="000710B3"/>
    <w:rsid w:val="000712EE"/>
    <w:rsid w:val="00071396"/>
    <w:rsid w:val="00071AEB"/>
    <w:rsid w:val="000726B4"/>
    <w:rsid w:val="00072A27"/>
    <w:rsid w:val="00072B64"/>
    <w:rsid w:val="0007345A"/>
    <w:rsid w:val="00075757"/>
    <w:rsid w:val="00076F28"/>
    <w:rsid w:val="0007799B"/>
    <w:rsid w:val="00077ECC"/>
    <w:rsid w:val="00077F33"/>
    <w:rsid w:val="00080271"/>
    <w:rsid w:val="00080CAB"/>
    <w:rsid w:val="00080D57"/>
    <w:rsid w:val="00081045"/>
    <w:rsid w:val="00081069"/>
    <w:rsid w:val="000810B8"/>
    <w:rsid w:val="0008132F"/>
    <w:rsid w:val="00081D04"/>
    <w:rsid w:val="00082A49"/>
    <w:rsid w:val="00082E3E"/>
    <w:rsid w:val="00082E49"/>
    <w:rsid w:val="00083264"/>
    <w:rsid w:val="00083F94"/>
    <w:rsid w:val="00085576"/>
    <w:rsid w:val="00085DC7"/>
    <w:rsid w:val="0008778C"/>
    <w:rsid w:val="0009053B"/>
    <w:rsid w:val="00090EF1"/>
    <w:rsid w:val="00092949"/>
    <w:rsid w:val="00092A69"/>
    <w:rsid w:val="00092AC4"/>
    <w:rsid w:val="00093399"/>
    <w:rsid w:val="00094AC0"/>
    <w:rsid w:val="00094BC5"/>
    <w:rsid w:val="000972FC"/>
    <w:rsid w:val="000977B6"/>
    <w:rsid w:val="000A062B"/>
    <w:rsid w:val="000A11AA"/>
    <w:rsid w:val="000A32B6"/>
    <w:rsid w:val="000A33C4"/>
    <w:rsid w:val="000A3FC5"/>
    <w:rsid w:val="000A4B33"/>
    <w:rsid w:val="000A4F48"/>
    <w:rsid w:val="000A5034"/>
    <w:rsid w:val="000A5280"/>
    <w:rsid w:val="000A60DD"/>
    <w:rsid w:val="000A627D"/>
    <w:rsid w:val="000A63EE"/>
    <w:rsid w:val="000A65C4"/>
    <w:rsid w:val="000A6E96"/>
    <w:rsid w:val="000A74EF"/>
    <w:rsid w:val="000A7BD3"/>
    <w:rsid w:val="000A7EEA"/>
    <w:rsid w:val="000B0086"/>
    <w:rsid w:val="000B1153"/>
    <w:rsid w:val="000B15DF"/>
    <w:rsid w:val="000B171F"/>
    <w:rsid w:val="000B1790"/>
    <w:rsid w:val="000B1FD0"/>
    <w:rsid w:val="000B2063"/>
    <w:rsid w:val="000B35BE"/>
    <w:rsid w:val="000B35EF"/>
    <w:rsid w:val="000B36A2"/>
    <w:rsid w:val="000B4563"/>
    <w:rsid w:val="000B5727"/>
    <w:rsid w:val="000B5A7D"/>
    <w:rsid w:val="000B61DD"/>
    <w:rsid w:val="000C001E"/>
    <w:rsid w:val="000C06CB"/>
    <w:rsid w:val="000C0744"/>
    <w:rsid w:val="000C0ADC"/>
    <w:rsid w:val="000C0BC1"/>
    <w:rsid w:val="000C16AF"/>
    <w:rsid w:val="000C1B56"/>
    <w:rsid w:val="000C2171"/>
    <w:rsid w:val="000C230C"/>
    <w:rsid w:val="000C2452"/>
    <w:rsid w:val="000C2E4B"/>
    <w:rsid w:val="000C3A62"/>
    <w:rsid w:val="000C3D70"/>
    <w:rsid w:val="000C4490"/>
    <w:rsid w:val="000C512F"/>
    <w:rsid w:val="000C597E"/>
    <w:rsid w:val="000C59D7"/>
    <w:rsid w:val="000C5A12"/>
    <w:rsid w:val="000C655F"/>
    <w:rsid w:val="000C6929"/>
    <w:rsid w:val="000C704A"/>
    <w:rsid w:val="000C7B49"/>
    <w:rsid w:val="000D0533"/>
    <w:rsid w:val="000D07A6"/>
    <w:rsid w:val="000D0D7D"/>
    <w:rsid w:val="000D1112"/>
    <w:rsid w:val="000D2A0A"/>
    <w:rsid w:val="000D2BD1"/>
    <w:rsid w:val="000D3230"/>
    <w:rsid w:val="000D34EA"/>
    <w:rsid w:val="000D3820"/>
    <w:rsid w:val="000D3AC0"/>
    <w:rsid w:val="000D3E5C"/>
    <w:rsid w:val="000D4064"/>
    <w:rsid w:val="000D4327"/>
    <w:rsid w:val="000D440B"/>
    <w:rsid w:val="000D4F93"/>
    <w:rsid w:val="000D5092"/>
    <w:rsid w:val="000D5451"/>
    <w:rsid w:val="000D5A5D"/>
    <w:rsid w:val="000D65DA"/>
    <w:rsid w:val="000D7140"/>
    <w:rsid w:val="000D725D"/>
    <w:rsid w:val="000D7624"/>
    <w:rsid w:val="000D7D3B"/>
    <w:rsid w:val="000D7ED2"/>
    <w:rsid w:val="000E0112"/>
    <w:rsid w:val="000E0CF9"/>
    <w:rsid w:val="000E1759"/>
    <w:rsid w:val="000E1A3A"/>
    <w:rsid w:val="000E1B65"/>
    <w:rsid w:val="000E1E5B"/>
    <w:rsid w:val="000E234D"/>
    <w:rsid w:val="000E26E4"/>
    <w:rsid w:val="000E272E"/>
    <w:rsid w:val="000E3178"/>
    <w:rsid w:val="000E3653"/>
    <w:rsid w:val="000E3AB9"/>
    <w:rsid w:val="000E4071"/>
    <w:rsid w:val="000E4E6B"/>
    <w:rsid w:val="000E5156"/>
    <w:rsid w:val="000E52B5"/>
    <w:rsid w:val="000E53C1"/>
    <w:rsid w:val="000E59C8"/>
    <w:rsid w:val="000E5E27"/>
    <w:rsid w:val="000E61B2"/>
    <w:rsid w:val="000E7198"/>
    <w:rsid w:val="000F1346"/>
    <w:rsid w:val="000F13F6"/>
    <w:rsid w:val="000F16D7"/>
    <w:rsid w:val="000F239D"/>
    <w:rsid w:val="000F2F52"/>
    <w:rsid w:val="000F377D"/>
    <w:rsid w:val="000F41B0"/>
    <w:rsid w:val="000F5345"/>
    <w:rsid w:val="000F573A"/>
    <w:rsid w:val="000F58CF"/>
    <w:rsid w:val="000F5AF0"/>
    <w:rsid w:val="000F7129"/>
    <w:rsid w:val="000F7195"/>
    <w:rsid w:val="000F7BAA"/>
    <w:rsid w:val="000F7DC4"/>
    <w:rsid w:val="00100670"/>
    <w:rsid w:val="00100773"/>
    <w:rsid w:val="001014C6"/>
    <w:rsid w:val="001021C0"/>
    <w:rsid w:val="00102993"/>
    <w:rsid w:val="00102B52"/>
    <w:rsid w:val="00102EAB"/>
    <w:rsid w:val="001033CA"/>
    <w:rsid w:val="001037A0"/>
    <w:rsid w:val="00104884"/>
    <w:rsid w:val="00105374"/>
    <w:rsid w:val="00105EAA"/>
    <w:rsid w:val="001072FB"/>
    <w:rsid w:val="00107E94"/>
    <w:rsid w:val="00110572"/>
    <w:rsid w:val="001119C2"/>
    <w:rsid w:val="0011253A"/>
    <w:rsid w:val="00112D97"/>
    <w:rsid w:val="00113616"/>
    <w:rsid w:val="00113667"/>
    <w:rsid w:val="001147E3"/>
    <w:rsid w:val="00114A66"/>
    <w:rsid w:val="00114EDC"/>
    <w:rsid w:val="00115F5F"/>
    <w:rsid w:val="001174A4"/>
    <w:rsid w:val="00117C4E"/>
    <w:rsid w:val="0012000B"/>
    <w:rsid w:val="0012013E"/>
    <w:rsid w:val="00120B73"/>
    <w:rsid w:val="00120F17"/>
    <w:rsid w:val="00121996"/>
    <w:rsid w:val="00121A0F"/>
    <w:rsid w:val="00122005"/>
    <w:rsid w:val="0012341A"/>
    <w:rsid w:val="00123C3E"/>
    <w:rsid w:val="00124B29"/>
    <w:rsid w:val="00124FCF"/>
    <w:rsid w:val="001253C7"/>
    <w:rsid w:val="0012594F"/>
    <w:rsid w:val="00126043"/>
    <w:rsid w:val="00126178"/>
    <w:rsid w:val="00126424"/>
    <w:rsid w:val="0012788D"/>
    <w:rsid w:val="0013009F"/>
    <w:rsid w:val="0013035D"/>
    <w:rsid w:val="00131BD3"/>
    <w:rsid w:val="00131CF5"/>
    <w:rsid w:val="0013254F"/>
    <w:rsid w:val="00133359"/>
    <w:rsid w:val="00133894"/>
    <w:rsid w:val="001342E1"/>
    <w:rsid w:val="00135349"/>
    <w:rsid w:val="00135642"/>
    <w:rsid w:val="00135E0C"/>
    <w:rsid w:val="00136483"/>
    <w:rsid w:val="0013696C"/>
    <w:rsid w:val="00136A55"/>
    <w:rsid w:val="00136BED"/>
    <w:rsid w:val="001379EB"/>
    <w:rsid w:val="001402DE"/>
    <w:rsid w:val="001415C6"/>
    <w:rsid w:val="001418BA"/>
    <w:rsid w:val="0014209E"/>
    <w:rsid w:val="0014332C"/>
    <w:rsid w:val="001436CD"/>
    <w:rsid w:val="00143FE6"/>
    <w:rsid w:val="001463BD"/>
    <w:rsid w:val="00146634"/>
    <w:rsid w:val="00146ABF"/>
    <w:rsid w:val="00147618"/>
    <w:rsid w:val="0014763C"/>
    <w:rsid w:val="0014772B"/>
    <w:rsid w:val="00147C45"/>
    <w:rsid w:val="00147C92"/>
    <w:rsid w:val="0015079D"/>
    <w:rsid w:val="001512AB"/>
    <w:rsid w:val="001514F9"/>
    <w:rsid w:val="0015296E"/>
    <w:rsid w:val="0015304D"/>
    <w:rsid w:val="001545B8"/>
    <w:rsid w:val="00154CEB"/>
    <w:rsid w:val="0015532B"/>
    <w:rsid w:val="00155F22"/>
    <w:rsid w:val="0015631E"/>
    <w:rsid w:val="001563D8"/>
    <w:rsid w:val="00156F35"/>
    <w:rsid w:val="00157654"/>
    <w:rsid w:val="001602F0"/>
    <w:rsid w:val="00161095"/>
    <w:rsid w:val="001617ED"/>
    <w:rsid w:val="00161DDF"/>
    <w:rsid w:val="00161DE1"/>
    <w:rsid w:val="00162CFB"/>
    <w:rsid w:val="00163243"/>
    <w:rsid w:val="00164342"/>
    <w:rsid w:val="00165387"/>
    <w:rsid w:val="00166D3B"/>
    <w:rsid w:val="00167009"/>
    <w:rsid w:val="00167314"/>
    <w:rsid w:val="00167354"/>
    <w:rsid w:val="001677A1"/>
    <w:rsid w:val="00167E1D"/>
    <w:rsid w:val="001704C5"/>
    <w:rsid w:val="00170817"/>
    <w:rsid w:val="00170EE6"/>
    <w:rsid w:val="00171F4B"/>
    <w:rsid w:val="00172113"/>
    <w:rsid w:val="00173F16"/>
    <w:rsid w:val="001741E6"/>
    <w:rsid w:val="00175A0A"/>
    <w:rsid w:val="00176349"/>
    <w:rsid w:val="001763ED"/>
    <w:rsid w:val="00177676"/>
    <w:rsid w:val="00177D3E"/>
    <w:rsid w:val="001809DA"/>
    <w:rsid w:val="0018150E"/>
    <w:rsid w:val="00181994"/>
    <w:rsid w:val="00181F6A"/>
    <w:rsid w:val="00182755"/>
    <w:rsid w:val="00182BF1"/>
    <w:rsid w:val="00182F2F"/>
    <w:rsid w:val="00183AAE"/>
    <w:rsid w:val="00184173"/>
    <w:rsid w:val="0018426E"/>
    <w:rsid w:val="00184A3F"/>
    <w:rsid w:val="00184C72"/>
    <w:rsid w:val="001850A5"/>
    <w:rsid w:val="001864DC"/>
    <w:rsid w:val="001872D8"/>
    <w:rsid w:val="00187436"/>
    <w:rsid w:val="00187F03"/>
    <w:rsid w:val="0019106C"/>
    <w:rsid w:val="001913D7"/>
    <w:rsid w:val="00191793"/>
    <w:rsid w:val="0019239A"/>
    <w:rsid w:val="00192680"/>
    <w:rsid w:val="00193412"/>
    <w:rsid w:val="001937F9"/>
    <w:rsid w:val="00193DDD"/>
    <w:rsid w:val="00194046"/>
    <w:rsid w:val="001963FB"/>
    <w:rsid w:val="001970A9"/>
    <w:rsid w:val="0019757E"/>
    <w:rsid w:val="0019786F"/>
    <w:rsid w:val="00197D3E"/>
    <w:rsid w:val="00197EE9"/>
    <w:rsid w:val="001A024E"/>
    <w:rsid w:val="001A08DA"/>
    <w:rsid w:val="001A0CD7"/>
    <w:rsid w:val="001A1C08"/>
    <w:rsid w:val="001A252C"/>
    <w:rsid w:val="001A2DC3"/>
    <w:rsid w:val="001A35E6"/>
    <w:rsid w:val="001A3B00"/>
    <w:rsid w:val="001A467D"/>
    <w:rsid w:val="001A5138"/>
    <w:rsid w:val="001A559D"/>
    <w:rsid w:val="001A55F9"/>
    <w:rsid w:val="001A5BFA"/>
    <w:rsid w:val="001A6F8C"/>
    <w:rsid w:val="001A6FC3"/>
    <w:rsid w:val="001A70EB"/>
    <w:rsid w:val="001A7820"/>
    <w:rsid w:val="001B04AD"/>
    <w:rsid w:val="001B1B7E"/>
    <w:rsid w:val="001B2017"/>
    <w:rsid w:val="001B2180"/>
    <w:rsid w:val="001B36E3"/>
    <w:rsid w:val="001B3719"/>
    <w:rsid w:val="001B6991"/>
    <w:rsid w:val="001B716D"/>
    <w:rsid w:val="001B71A5"/>
    <w:rsid w:val="001C116B"/>
    <w:rsid w:val="001C199D"/>
    <w:rsid w:val="001C1E71"/>
    <w:rsid w:val="001C2275"/>
    <w:rsid w:val="001C260F"/>
    <w:rsid w:val="001C2A63"/>
    <w:rsid w:val="001C2A93"/>
    <w:rsid w:val="001C2EC0"/>
    <w:rsid w:val="001C3717"/>
    <w:rsid w:val="001C3A90"/>
    <w:rsid w:val="001C43B7"/>
    <w:rsid w:val="001C4730"/>
    <w:rsid w:val="001C4DD9"/>
    <w:rsid w:val="001C5E7A"/>
    <w:rsid w:val="001C61E4"/>
    <w:rsid w:val="001C687F"/>
    <w:rsid w:val="001C72A1"/>
    <w:rsid w:val="001C7BC7"/>
    <w:rsid w:val="001C7C6F"/>
    <w:rsid w:val="001D018F"/>
    <w:rsid w:val="001D0610"/>
    <w:rsid w:val="001D063D"/>
    <w:rsid w:val="001D0903"/>
    <w:rsid w:val="001D0F02"/>
    <w:rsid w:val="001D16A2"/>
    <w:rsid w:val="001D1923"/>
    <w:rsid w:val="001D1EC3"/>
    <w:rsid w:val="001D20BD"/>
    <w:rsid w:val="001D25C1"/>
    <w:rsid w:val="001D2981"/>
    <w:rsid w:val="001D2E34"/>
    <w:rsid w:val="001D31E6"/>
    <w:rsid w:val="001D34EA"/>
    <w:rsid w:val="001D5471"/>
    <w:rsid w:val="001D69BD"/>
    <w:rsid w:val="001D71CB"/>
    <w:rsid w:val="001D72F9"/>
    <w:rsid w:val="001D76F2"/>
    <w:rsid w:val="001D774E"/>
    <w:rsid w:val="001D782A"/>
    <w:rsid w:val="001E082B"/>
    <w:rsid w:val="001E0D4C"/>
    <w:rsid w:val="001E0D5C"/>
    <w:rsid w:val="001E139B"/>
    <w:rsid w:val="001E1C23"/>
    <w:rsid w:val="001E24A5"/>
    <w:rsid w:val="001E3811"/>
    <w:rsid w:val="001E3B51"/>
    <w:rsid w:val="001E43D7"/>
    <w:rsid w:val="001E4E75"/>
    <w:rsid w:val="001E6ABA"/>
    <w:rsid w:val="001E7393"/>
    <w:rsid w:val="001F0A1A"/>
    <w:rsid w:val="001F0D0B"/>
    <w:rsid w:val="001F276D"/>
    <w:rsid w:val="001F279B"/>
    <w:rsid w:val="001F38EF"/>
    <w:rsid w:val="001F3A99"/>
    <w:rsid w:val="001F400D"/>
    <w:rsid w:val="001F4645"/>
    <w:rsid w:val="001F47CC"/>
    <w:rsid w:val="001F49EB"/>
    <w:rsid w:val="001F5064"/>
    <w:rsid w:val="001F53EC"/>
    <w:rsid w:val="001F5E00"/>
    <w:rsid w:val="001F67AD"/>
    <w:rsid w:val="001F69A9"/>
    <w:rsid w:val="001F7717"/>
    <w:rsid w:val="001F79C6"/>
    <w:rsid w:val="002004F6"/>
    <w:rsid w:val="00200715"/>
    <w:rsid w:val="00200CAC"/>
    <w:rsid w:val="00203856"/>
    <w:rsid w:val="00204185"/>
    <w:rsid w:val="00204A2E"/>
    <w:rsid w:val="002068BF"/>
    <w:rsid w:val="0020794A"/>
    <w:rsid w:val="00210144"/>
    <w:rsid w:val="0021051B"/>
    <w:rsid w:val="002108BB"/>
    <w:rsid w:val="0021090D"/>
    <w:rsid w:val="0021121C"/>
    <w:rsid w:val="00211B80"/>
    <w:rsid w:val="00211DC7"/>
    <w:rsid w:val="00211FE4"/>
    <w:rsid w:val="002123E8"/>
    <w:rsid w:val="00214440"/>
    <w:rsid w:val="0021463E"/>
    <w:rsid w:val="00214860"/>
    <w:rsid w:val="00216EA2"/>
    <w:rsid w:val="002173B9"/>
    <w:rsid w:val="00217625"/>
    <w:rsid w:val="00217823"/>
    <w:rsid w:val="0021789A"/>
    <w:rsid w:val="00217FAE"/>
    <w:rsid w:val="00220568"/>
    <w:rsid w:val="00220E19"/>
    <w:rsid w:val="002211F1"/>
    <w:rsid w:val="00221E55"/>
    <w:rsid w:val="002223FA"/>
    <w:rsid w:val="00223018"/>
    <w:rsid w:val="002231B9"/>
    <w:rsid w:val="00223453"/>
    <w:rsid w:val="00223465"/>
    <w:rsid w:val="00223EFF"/>
    <w:rsid w:val="00224207"/>
    <w:rsid w:val="002244C3"/>
    <w:rsid w:val="00225C73"/>
    <w:rsid w:val="00225FF9"/>
    <w:rsid w:val="0022744C"/>
    <w:rsid w:val="002306BD"/>
    <w:rsid w:val="00231086"/>
    <w:rsid w:val="002313F0"/>
    <w:rsid w:val="0023157F"/>
    <w:rsid w:val="00231921"/>
    <w:rsid w:val="002323B1"/>
    <w:rsid w:val="002325BE"/>
    <w:rsid w:val="002327C9"/>
    <w:rsid w:val="00232892"/>
    <w:rsid w:val="002330FF"/>
    <w:rsid w:val="002336B3"/>
    <w:rsid w:val="00235A2E"/>
    <w:rsid w:val="00236535"/>
    <w:rsid w:val="002365FA"/>
    <w:rsid w:val="002371CC"/>
    <w:rsid w:val="002371D5"/>
    <w:rsid w:val="002371E5"/>
    <w:rsid w:val="002414F2"/>
    <w:rsid w:val="002423BE"/>
    <w:rsid w:val="00242B37"/>
    <w:rsid w:val="00243485"/>
    <w:rsid w:val="00245049"/>
    <w:rsid w:val="00245CBE"/>
    <w:rsid w:val="00245D4F"/>
    <w:rsid w:val="00246BC7"/>
    <w:rsid w:val="00247005"/>
    <w:rsid w:val="0024704E"/>
    <w:rsid w:val="00247346"/>
    <w:rsid w:val="00247B4E"/>
    <w:rsid w:val="0025039C"/>
    <w:rsid w:val="002504C6"/>
    <w:rsid w:val="00250D2B"/>
    <w:rsid w:val="00250D86"/>
    <w:rsid w:val="00250F6A"/>
    <w:rsid w:val="0025410C"/>
    <w:rsid w:val="00254752"/>
    <w:rsid w:val="00254AF1"/>
    <w:rsid w:val="00254AFD"/>
    <w:rsid w:val="00254DF0"/>
    <w:rsid w:val="00254F5B"/>
    <w:rsid w:val="00255017"/>
    <w:rsid w:val="00255168"/>
    <w:rsid w:val="0025557C"/>
    <w:rsid w:val="00255A3D"/>
    <w:rsid w:val="00255AD1"/>
    <w:rsid w:val="002563DA"/>
    <w:rsid w:val="00257ABC"/>
    <w:rsid w:val="0026020B"/>
    <w:rsid w:val="00260628"/>
    <w:rsid w:val="00260F2F"/>
    <w:rsid w:val="002618BF"/>
    <w:rsid w:val="0026205D"/>
    <w:rsid w:val="00262E1F"/>
    <w:rsid w:val="0026355C"/>
    <w:rsid w:val="00263B83"/>
    <w:rsid w:val="002640B2"/>
    <w:rsid w:val="002640D1"/>
    <w:rsid w:val="00264261"/>
    <w:rsid w:val="002649F4"/>
    <w:rsid w:val="002649F6"/>
    <w:rsid w:val="00264A70"/>
    <w:rsid w:val="00264D7A"/>
    <w:rsid w:val="00264F46"/>
    <w:rsid w:val="00265782"/>
    <w:rsid w:val="00267836"/>
    <w:rsid w:val="00270ACB"/>
    <w:rsid w:val="00270D43"/>
    <w:rsid w:val="00271739"/>
    <w:rsid w:val="0027178D"/>
    <w:rsid w:val="00271C8C"/>
    <w:rsid w:val="002729A5"/>
    <w:rsid w:val="002738DE"/>
    <w:rsid w:val="002738EE"/>
    <w:rsid w:val="002739EB"/>
    <w:rsid w:val="00273C37"/>
    <w:rsid w:val="00273E42"/>
    <w:rsid w:val="002742B9"/>
    <w:rsid w:val="0027471A"/>
    <w:rsid w:val="0027473E"/>
    <w:rsid w:val="00275B89"/>
    <w:rsid w:val="0027603F"/>
    <w:rsid w:val="002762BB"/>
    <w:rsid w:val="00277000"/>
    <w:rsid w:val="0027727D"/>
    <w:rsid w:val="00277357"/>
    <w:rsid w:val="0027764A"/>
    <w:rsid w:val="002808A3"/>
    <w:rsid w:val="00280B22"/>
    <w:rsid w:val="00280C5B"/>
    <w:rsid w:val="0028190A"/>
    <w:rsid w:val="00281EAE"/>
    <w:rsid w:val="00282CE3"/>
    <w:rsid w:val="00282F40"/>
    <w:rsid w:val="00283B75"/>
    <w:rsid w:val="00283E01"/>
    <w:rsid w:val="00284012"/>
    <w:rsid w:val="002849B9"/>
    <w:rsid w:val="00284C4C"/>
    <w:rsid w:val="002853EF"/>
    <w:rsid w:val="002854AD"/>
    <w:rsid w:val="00285B76"/>
    <w:rsid w:val="00285F7A"/>
    <w:rsid w:val="0028636B"/>
    <w:rsid w:val="00286851"/>
    <w:rsid w:val="00290725"/>
    <w:rsid w:val="00290F66"/>
    <w:rsid w:val="0029118C"/>
    <w:rsid w:val="00291DE0"/>
    <w:rsid w:val="00292BF6"/>
    <w:rsid w:val="00294400"/>
    <w:rsid w:val="0029696F"/>
    <w:rsid w:val="00296AB3"/>
    <w:rsid w:val="00296FED"/>
    <w:rsid w:val="00297654"/>
    <w:rsid w:val="002978F6"/>
    <w:rsid w:val="00297B1A"/>
    <w:rsid w:val="002A0114"/>
    <w:rsid w:val="002A06B8"/>
    <w:rsid w:val="002A06C2"/>
    <w:rsid w:val="002A0D0D"/>
    <w:rsid w:val="002A0DE7"/>
    <w:rsid w:val="002A1071"/>
    <w:rsid w:val="002A1200"/>
    <w:rsid w:val="002A2765"/>
    <w:rsid w:val="002A3173"/>
    <w:rsid w:val="002A4036"/>
    <w:rsid w:val="002A4480"/>
    <w:rsid w:val="002A479D"/>
    <w:rsid w:val="002A49E5"/>
    <w:rsid w:val="002A5253"/>
    <w:rsid w:val="002A557E"/>
    <w:rsid w:val="002A5717"/>
    <w:rsid w:val="002A5BEE"/>
    <w:rsid w:val="002A5DAE"/>
    <w:rsid w:val="002A6189"/>
    <w:rsid w:val="002A6ECB"/>
    <w:rsid w:val="002A7199"/>
    <w:rsid w:val="002A71BC"/>
    <w:rsid w:val="002A742C"/>
    <w:rsid w:val="002B02A6"/>
    <w:rsid w:val="002B0953"/>
    <w:rsid w:val="002B1168"/>
    <w:rsid w:val="002B18C5"/>
    <w:rsid w:val="002B1D0E"/>
    <w:rsid w:val="002B1DE6"/>
    <w:rsid w:val="002B232F"/>
    <w:rsid w:val="002B31E0"/>
    <w:rsid w:val="002B3DBB"/>
    <w:rsid w:val="002B4147"/>
    <w:rsid w:val="002B48B7"/>
    <w:rsid w:val="002B4916"/>
    <w:rsid w:val="002B52A0"/>
    <w:rsid w:val="002B68CE"/>
    <w:rsid w:val="002B7422"/>
    <w:rsid w:val="002C0B77"/>
    <w:rsid w:val="002C0F3A"/>
    <w:rsid w:val="002C2901"/>
    <w:rsid w:val="002C313A"/>
    <w:rsid w:val="002C34A2"/>
    <w:rsid w:val="002C3985"/>
    <w:rsid w:val="002C3B19"/>
    <w:rsid w:val="002C3BDA"/>
    <w:rsid w:val="002C47DE"/>
    <w:rsid w:val="002C4D0B"/>
    <w:rsid w:val="002C53D5"/>
    <w:rsid w:val="002C5B3D"/>
    <w:rsid w:val="002C7270"/>
    <w:rsid w:val="002C7EDB"/>
    <w:rsid w:val="002D06E9"/>
    <w:rsid w:val="002D075E"/>
    <w:rsid w:val="002D0B29"/>
    <w:rsid w:val="002D0C22"/>
    <w:rsid w:val="002D1B6C"/>
    <w:rsid w:val="002D266A"/>
    <w:rsid w:val="002D2941"/>
    <w:rsid w:val="002D2DA9"/>
    <w:rsid w:val="002D335A"/>
    <w:rsid w:val="002D3B0F"/>
    <w:rsid w:val="002D40E1"/>
    <w:rsid w:val="002D4546"/>
    <w:rsid w:val="002D5016"/>
    <w:rsid w:val="002D5119"/>
    <w:rsid w:val="002D5143"/>
    <w:rsid w:val="002D54BC"/>
    <w:rsid w:val="002D5589"/>
    <w:rsid w:val="002D5FFC"/>
    <w:rsid w:val="002D6149"/>
    <w:rsid w:val="002E0B71"/>
    <w:rsid w:val="002E0D9F"/>
    <w:rsid w:val="002E0EE5"/>
    <w:rsid w:val="002E13B7"/>
    <w:rsid w:val="002E17F6"/>
    <w:rsid w:val="002E1D7D"/>
    <w:rsid w:val="002E1E9C"/>
    <w:rsid w:val="002E202D"/>
    <w:rsid w:val="002E333A"/>
    <w:rsid w:val="002E34A4"/>
    <w:rsid w:val="002E3D33"/>
    <w:rsid w:val="002E40CA"/>
    <w:rsid w:val="002E45B6"/>
    <w:rsid w:val="002E4DA8"/>
    <w:rsid w:val="002E4E28"/>
    <w:rsid w:val="002E4F25"/>
    <w:rsid w:val="002E527F"/>
    <w:rsid w:val="002E537C"/>
    <w:rsid w:val="002E6671"/>
    <w:rsid w:val="002E66CC"/>
    <w:rsid w:val="002E6C5B"/>
    <w:rsid w:val="002E6E02"/>
    <w:rsid w:val="002E7F01"/>
    <w:rsid w:val="002F0460"/>
    <w:rsid w:val="002F0852"/>
    <w:rsid w:val="002F16A5"/>
    <w:rsid w:val="002F1963"/>
    <w:rsid w:val="002F25E3"/>
    <w:rsid w:val="002F26AE"/>
    <w:rsid w:val="002F27A4"/>
    <w:rsid w:val="002F27BD"/>
    <w:rsid w:val="002F365E"/>
    <w:rsid w:val="002F3928"/>
    <w:rsid w:val="002F4451"/>
    <w:rsid w:val="002F4846"/>
    <w:rsid w:val="002F4FA8"/>
    <w:rsid w:val="002F6955"/>
    <w:rsid w:val="002F6D86"/>
    <w:rsid w:val="002F75CC"/>
    <w:rsid w:val="002F7BE2"/>
    <w:rsid w:val="00300311"/>
    <w:rsid w:val="00300D6B"/>
    <w:rsid w:val="00301939"/>
    <w:rsid w:val="00301F68"/>
    <w:rsid w:val="00302814"/>
    <w:rsid w:val="00302A80"/>
    <w:rsid w:val="00302BD8"/>
    <w:rsid w:val="00303AAD"/>
    <w:rsid w:val="0030467A"/>
    <w:rsid w:val="00304A12"/>
    <w:rsid w:val="0030503C"/>
    <w:rsid w:val="0030547C"/>
    <w:rsid w:val="0030583A"/>
    <w:rsid w:val="00305D85"/>
    <w:rsid w:val="0030658F"/>
    <w:rsid w:val="00306A38"/>
    <w:rsid w:val="00307148"/>
    <w:rsid w:val="0030726D"/>
    <w:rsid w:val="003074A4"/>
    <w:rsid w:val="00310241"/>
    <w:rsid w:val="003117E5"/>
    <w:rsid w:val="003140B5"/>
    <w:rsid w:val="003145A3"/>
    <w:rsid w:val="003145E2"/>
    <w:rsid w:val="00314A9E"/>
    <w:rsid w:val="00315173"/>
    <w:rsid w:val="0031528A"/>
    <w:rsid w:val="003155EE"/>
    <w:rsid w:val="00315A45"/>
    <w:rsid w:val="0031673A"/>
    <w:rsid w:val="00317B03"/>
    <w:rsid w:val="003201AF"/>
    <w:rsid w:val="00320575"/>
    <w:rsid w:val="00320917"/>
    <w:rsid w:val="0032190C"/>
    <w:rsid w:val="00323898"/>
    <w:rsid w:val="00323EBF"/>
    <w:rsid w:val="00324113"/>
    <w:rsid w:val="003241D7"/>
    <w:rsid w:val="003244F0"/>
    <w:rsid w:val="00324883"/>
    <w:rsid w:val="003252E6"/>
    <w:rsid w:val="00325F65"/>
    <w:rsid w:val="0032780A"/>
    <w:rsid w:val="00327AAB"/>
    <w:rsid w:val="00327E36"/>
    <w:rsid w:val="00330195"/>
    <w:rsid w:val="00330762"/>
    <w:rsid w:val="003324F5"/>
    <w:rsid w:val="00332886"/>
    <w:rsid w:val="003328B9"/>
    <w:rsid w:val="00332B66"/>
    <w:rsid w:val="00333918"/>
    <w:rsid w:val="00335277"/>
    <w:rsid w:val="00335A9C"/>
    <w:rsid w:val="0033628E"/>
    <w:rsid w:val="00336573"/>
    <w:rsid w:val="003369C7"/>
    <w:rsid w:val="00337C5F"/>
    <w:rsid w:val="0034049D"/>
    <w:rsid w:val="003408AE"/>
    <w:rsid w:val="00340E7C"/>
    <w:rsid w:val="00341246"/>
    <w:rsid w:val="00342A91"/>
    <w:rsid w:val="00342DD2"/>
    <w:rsid w:val="003448E7"/>
    <w:rsid w:val="00345017"/>
    <w:rsid w:val="00345E76"/>
    <w:rsid w:val="00345F2F"/>
    <w:rsid w:val="00346233"/>
    <w:rsid w:val="0034679D"/>
    <w:rsid w:val="00347F68"/>
    <w:rsid w:val="00350506"/>
    <w:rsid w:val="00352A2E"/>
    <w:rsid w:val="003534EA"/>
    <w:rsid w:val="00353610"/>
    <w:rsid w:val="00353F0E"/>
    <w:rsid w:val="00354FAB"/>
    <w:rsid w:val="0035575F"/>
    <w:rsid w:val="00356C82"/>
    <w:rsid w:val="00356D1B"/>
    <w:rsid w:val="00356F16"/>
    <w:rsid w:val="003576EA"/>
    <w:rsid w:val="00357B97"/>
    <w:rsid w:val="00360B8A"/>
    <w:rsid w:val="00361503"/>
    <w:rsid w:val="00362FAA"/>
    <w:rsid w:val="00363170"/>
    <w:rsid w:val="0036352C"/>
    <w:rsid w:val="0036383A"/>
    <w:rsid w:val="0036517F"/>
    <w:rsid w:val="003657F2"/>
    <w:rsid w:val="0036604B"/>
    <w:rsid w:val="00366123"/>
    <w:rsid w:val="00366507"/>
    <w:rsid w:val="003676F0"/>
    <w:rsid w:val="003708E9"/>
    <w:rsid w:val="00370C21"/>
    <w:rsid w:val="00371056"/>
    <w:rsid w:val="003713AA"/>
    <w:rsid w:val="0037330B"/>
    <w:rsid w:val="003750B2"/>
    <w:rsid w:val="00375242"/>
    <w:rsid w:val="00375523"/>
    <w:rsid w:val="003757FD"/>
    <w:rsid w:val="00376CB3"/>
    <w:rsid w:val="00376EFB"/>
    <w:rsid w:val="003772BF"/>
    <w:rsid w:val="003773FB"/>
    <w:rsid w:val="0038062B"/>
    <w:rsid w:val="003806CE"/>
    <w:rsid w:val="00380772"/>
    <w:rsid w:val="0038080D"/>
    <w:rsid w:val="003809C9"/>
    <w:rsid w:val="00382EB6"/>
    <w:rsid w:val="003837F3"/>
    <w:rsid w:val="0038441D"/>
    <w:rsid w:val="003852A6"/>
    <w:rsid w:val="003857FB"/>
    <w:rsid w:val="00385EBF"/>
    <w:rsid w:val="003862F3"/>
    <w:rsid w:val="00386ACC"/>
    <w:rsid w:val="00386B43"/>
    <w:rsid w:val="00386DC7"/>
    <w:rsid w:val="003906E8"/>
    <w:rsid w:val="00390BBA"/>
    <w:rsid w:val="00390F73"/>
    <w:rsid w:val="00391282"/>
    <w:rsid w:val="003912D9"/>
    <w:rsid w:val="003916E8"/>
    <w:rsid w:val="00391A2B"/>
    <w:rsid w:val="00391B55"/>
    <w:rsid w:val="0039224C"/>
    <w:rsid w:val="00392314"/>
    <w:rsid w:val="00392682"/>
    <w:rsid w:val="00392700"/>
    <w:rsid w:val="00393238"/>
    <w:rsid w:val="0039340A"/>
    <w:rsid w:val="00393EAC"/>
    <w:rsid w:val="00394490"/>
    <w:rsid w:val="0039463C"/>
    <w:rsid w:val="00394DF2"/>
    <w:rsid w:val="003951C8"/>
    <w:rsid w:val="003963C4"/>
    <w:rsid w:val="00397296"/>
    <w:rsid w:val="00397E67"/>
    <w:rsid w:val="003A1D51"/>
    <w:rsid w:val="003A1E38"/>
    <w:rsid w:val="003A212C"/>
    <w:rsid w:val="003A22F0"/>
    <w:rsid w:val="003A2C70"/>
    <w:rsid w:val="003A2E5E"/>
    <w:rsid w:val="003A3026"/>
    <w:rsid w:val="003A3611"/>
    <w:rsid w:val="003A3DBD"/>
    <w:rsid w:val="003A5A00"/>
    <w:rsid w:val="003A5DB1"/>
    <w:rsid w:val="003A609E"/>
    <w:rsid w:val="003A7F33"/>
    <w:rsid w:val="003B0266"/>
    <w:rsid w:val="003B0494"/>
    <w:rsid w:val="003B0849"/>
    <w:rsid w:val="003B0990"/>
    <w:rsid w:val="003B0E49"/>
    <w:rsid w:val="003B12CD"/>
    <w:rsid w:val="003B1346"/>
    <w:rsid w:val="003B167B"/>
    <w:rsid w:val="003B1ECA"/>
    <w:rsid w:val="003B2291"/>
    <w:rsid w:val="003B361E"/>
    <w:rsid w:val="003B39DA"/>
    <w:rsid w:val="003B39E2"/>
    <w:rsid w:val="003B3B75"/>
    <w:rsid w:val="003B3FC7"/>
    <w:rsid w:val="003B4A16"/>
    <w:rsid w:val="003B4F9C"/>
    <w:rsid w:val="003B55DC"/>
    <w:rsid w:val="003B5B14"/>
    <w:rsid w:val="003B5B6D"/>
    <w:rsid w:val="003B5FA1"/>
    <w:rsid w:val="003B6A1E"/>
    <w:rsid w:val="003B7597"/>
    <w:rsid w:val="003B7B5E"/>
    <w:rsid w:val="003C0703"/>
    <w:rsid w:val="003C08E5"/>
    <w:rsid w:val="003C124D"/>
    <w:rsid w:val="003C15AE"/>
    <w:rsid w:val="003C1C23"/>
    <w:rsid w:val="003C2DB9"/>
    <w:rsid w:val="003C2F92"/>
    <w:rsid w:val="003C3530"/>
    <w:rsid w:val="003C3823"/>
    <w:rsid w:val="003C388A"/>
    <w:rsid w:val="003C3CA6"/>
    <w:rsid w:val="003C40A6"/>
    <w:rsid w:val="003C40C8"/>
    <w:rsid w:val="003C4BC7"/>
    <w:rsid w:val="003C4C06"/>
    <w:rsid w:val="003C51E7"/>
    <w:rsid w:val="003C59E8"/>
    <w:rsid w:val="003C710C"/>
    <w:rsid w:val="003C71CF"/>
    <w:rsid w:val="003C746A"/>
    <w:rsid w:val="003C7501"/>
    <w:rsid w:val="003D10D0"/>
    <w:rsid w:val="003D1BD6"/>
    <w:rsid w:val="003D2187"/>
    <w:rsid w:val="003D21A5"/>
    <w:rsid w:val="003D21D5"/>
    <w:rsid w:val="003D245B"/>
    <w:rsid w:val="003D38C2"/>
    <w:rsid w:val="003D3D6F"/>
    <w:rsid w:val="003D476F"/>
    <w:rsid w:val="003D5C98"/>
    <w:rsid w:val="003D6182"/>
    <w:rsid w:val="003D70EA"/>
    <w:rsid w:val="003E017E"/>
    <w:rsid w:val="003E13BF"/>
    <w:rsid w:val="003E14A1"/>
    <w:rsid w:val="003E2047"/>
    <w:rsid w:val="003E21A9"/>
    <w:rsid w:val="003E3469"/>
    <w:rsid w:val="003E36A2"/>
    <w:rsid w:val="003E3854"/>
    <w:rsid w:val="003E4C2F"/>
    <w:rsid w:val="003E5A17"/>
    <w:rsid w:val="003E5D58"/>
    <w:rsid w:val="003E6283"/>
    <w:rsid w:val="003E6800"/>
    <w:rsid w:val="003E6B77"/>
    <w:rsid w:val="003F0724"/>
    <w:rsid w:val="003F0991"/>
    <w:rsid w:val="003F1468"/>
    <w:rsid w:val="003F24B2"/>
    <w:rsid w:val="003F3187"/>
    <w:rsid w:val="003F34B7"/>
    <w:rsid w:val="003F3F63"/>
    <w:rsid w:val="003F43C6"/>
    <w:rsid w:val="003F46A7"/>
    <w:rsid w:val="003F47DD"/>
    <w:rsid w:val="003F5A8F"/>
    <w:rsid w:val="003F61FE"/>
    <w:rsid w:val="003F727C"/>
    <w:rsid w:val="003F733B"/>
    <w:rsid w:val="003F75CD"/>
    <w:rsid w:val="003F784E"/>
    <w:rsid w:val="003F7CE4"/>
    <w:rsid w:val="004000D6"/>
    <w:rsid w:val="0040028B"/>
    <w:rsid w:val="00400ACE"/>
    <w:rsid w:val="004012FA"/>
    <w:rsid w:val="00401565"/>
    <w:rsid w:val="00401607"/>
    <w:rsid w:val="00402248"/>
    <w:rsid w:val="00402590"/>
    <w:rsid w:val="0040264F"/>
    <w:rsid w:val="00402683"/>
    <w:rsid w:val="00402B24"/>
    <w:rsid w:val="004036FE"/>
    <w:rsid w:val="004042B9"/>
    <w:rsid w:val="00404644"/>
    <w:rsid w:val="00405189"/>
    <w:rsid w:val="0040528D"/>
    <w:rsid w:val="0040529F"/>
    <w:rsid w:val="00405C72"/>
    <w:rsid w:val="00406C12"/>
    <w:rsid w:val="00406D3E"/>
    <w:rsid w:val="00407083"/>
    <w:rsid w:val="00407F92"/>
    <w:rsid w:val="004102BB"/>
    <w:rsid w:val="00410A11"/>
    <w:rsid w:val="00410A8C"/>
    <w:rsid w:val="00410B73"/>
    <w:rsid w:val="004111BC"/>
    <w:rsid w:val="004112EB"/>
    <w:rsid w:val="0041162D"/>
    <w:rsid w:val="0041183A"/>
    <w:rsid w:val="00411B3C"/>
    <w:rsid w:val="00412B4A"/>
    <w:rsid w:val="00412BEB"/>
    <w:rsid w:val="00412CC0"/>
    <w:rsid w:val="00413DD5"/>
    <w:rsid w:val="004141D3"/>
    <w:rsid w:val="00415A71"/>
    <w:rsid w:val="00415DAE"/>
    <w:rsid w:val="0041748C"/>
    <w:rsid w:val="0041750E"/>
    <w:rsid w:val="004178CF"/>
    <w:rsid w:val="004178EE"/>
    <w:rsid w:val="00417AF0"/>
    <w:rsid w:val="00417C99"/>
    <w:rsid w:val="00420868"/>
    <w:rsid w:val="00420C9B"/>
    <w:rsid w:val="00421672"/>
    <w:rsid w:val="004219C8"/>
    <w:rsid w:val="004219D9"/>
    <w:rsid w:val="00421B11"/>
    <w:rsid w:val="00421B7A"/>
    <w:rsid w:val="004224E4"/>
    <w:rsid w:val="0042276B"/>
    <w:rsid w:val="004230A2"/>
    <w:rsid w:val="00423C8A"/>
    <w:rsid w:val="00424726"/>
    <w:rsid w:val="00424A93"/>
    <w:rsid w:val="00425401"/>
    <w:rsid w:val="004258C2"/>
    <w:rsid w:val="00425FF7"/>
    <w:rsid w:val="00426853"/>
    <w:rsid w:val="004279E4"/>
    <w:rsid w:val="00430B06"/>
    <w:rsid w:val="00431452"/>
    <w:rsid w:val="00431476"/>
    <w:rsid w:val="0043183C"/>
    <w:rsid w:val="00431CFC"/>
    <w:rsid w:val="004320A7"/>
    <w:rsid w:val="004324E5"/>
    <w:rsid w:val="0043280F"/>
    <w:rsid w:val="00432CB9"/>
    <w:rsid w:val="00433862"/>
    <w:rsid w:val="004344B1"/>
    <w:rsid w:val="00434D77"/>
    <w:rsid w:val="0043504E"/>
    <w:rsid w:val="004356A4"/>
    <w:rsid w:val="00435B5C"/>
    <w:rsid w:val="00435CEC"/>
    <w:rsid w:val="00437343"/>
    <w:rsid w:val="0043738A"/>
    <w:rsid w:val="00437420"/>
    <w:rsid w:val="004376AC"/>
    <w:rsid w:val="004376E8"/>
    <w:rsid w:val="004377C9"/>
    <w:rsid w:val="00440742"/>
    <w:rsid w:val="0044083E"/>
    <w:rsid w:val="00440A16"/>
    <w:rsid w:val="0044106B"/>
    <w:rsid w:val="00441642"/>
    <w:rsid w:val="004417F1"/>
    <w:rsid w:val="00441E8C"/>
    <w:rsid w:val="00442BFF"/>
    <w:rsid w:val="0044355C"/>
    <w:rsid w:val="004435E2"/>
    <w:rsid w:val="0044472C"/>
    <w:rsid w:val="00444762"/>
    <w:rsid w:val="00444AC7"/>
    <w:rsid w:val="004454BA"/>
    <w:rsid w:val="00445893"/>
    <w:rsid w:val="00445ADF"/>
    <w:rsid w:val="00445AEF"/>
    <w:rsid w:val="0044626C"/>
    <w:rsid w:val="004468FB"/>
    <w:rsid w:val="00446F2E"/>
    <w:rsid w:val="00447EB7"/>
    <w:rsid w:val="00447FCE"/>
    <w:rsid w:val="00450378"/>
    <w:rsid w:val="00450EA9"/>
    <w:rsid w:val="00451798"/>
    <w:rsid w:val="0045182A"/>
    <w:rsid w:val="00451864"/>
    <w:rsid w:val="00452524"/>
    <w:rsid w:val="0045257A"/>
    <w:rsid w:val="0045391F"/>
    <w:rsid w:val="00453A36"/>
    <w:rsid w:val="00453C28"/>
    <w:rsid w:val="004543FE"/>
    <w:rsid w:val="00454DFD"/>
    <w:rsid w:val="004559CC"/>
    <w:rsid w:val="00455A04"/>
    <w:rsid w:val="00456388"/>
    <w:rsid w:val="00456C87"/>
    <w:rsid w:val="00457B93"/>
    <w:rsid w:val="00457E55"/>
    <w:rsid w:val="004609C6"/>
    <w:rsid w:val="00460B60"/>
    <w:rsid w:val="004627C4"/>
    <w:rsid w:val="00462EDF"/>
    <w:rsid w:val="004642B8"/>
    <w:rsid w:val="00464703"/>
    <w:rsid w:val="004656D2"/>
    <w:rsid w:val="00466206"/>
    <w:rsid w:val="004662FF"/>
    <w:rsid w:val="0046686E"/>
    <w:rsid w:val="0046713D"/>
    <w:rsid w:val="0046717E"/>
    <w:rsid w:val="00467411"/>
    <w:rsid w:val="004675E7"/>
    <w:rsid w:val="00467C41"/>
    <w:rsid w:val="00471668"/>
    <w:rsid w:val="00471AF7"/>
    <w:rsid w:val="00471B4C"/>
    <w:rsid w:val="00472284"/>
    <w:rsid w:val="004722BC"/>
    <w:rsid w:val="00472516"/>
    <w:rsid w:val="0047282E"/>
    <w:rsid w:val="00473E94"/>
    <w:rsid w:val="00475B2A"/>
    <w:rsid w:val="004764AF"/>
    <w:rsid w:val="0047685C"/>
    <w:rsid w:val="00476A80"/>
    <w:rsid w:val="00476B0C"/>
    <w:rsid w:val="00476D5F"/>
    <w:rsid w:val="00480037"/>
    <w:rsid w:val="00480733"/>
    <w:rsid w:val="00481008"/>
    <w:rsid w:val="004813B7"/>
    <w:rsid w:val="004814B5"/>
    <w:rsid w:val="004816A2"/>
    <w:rsid w:val="00481E72"/>
    <w:rsid w:val="00481FAD"/>
    <w:rsid w:val="00482395"/>
    <w:rsid w:val="00482964"/>
    <w:rsid w:val="00482B5A"/>
    <w:rsid w:val="004834AD"/>
    <w:rsid w:val="004838F3"/>
    <w:rsid w:val="00484528"/>
    <w:rsid w:val="004846D9"/>
    <w:rsid w:val="004847B9"/>
    <w:rsid w:val="00485A45"/>
    <w:rsid w:val="00485A8B"/>
    <w:rsid w:val="004873CD"/>
    <w:rsid w:val="004873FF"/>
    <w:rsid w:val="00487AF4"/>
    <w:rsid w:val="00487D81"/>
    <w:rsid w:val="00490B9C"/>
    <w:rsid w:val="0049101A"/>
    <w:rsid w:val="004910B1"/>
    <w:rsid w:val="004914E0"/>
    <w:rsid w:val="00491F2E"/>
    <w:rsid w:val="00492905"/>
    <w:rsid w:val="00493105"/>
    <w:rsid w:val="004935B3"/>
    <w:rsid w:val="00493E96"/>
    <w:rsid w:val="004940BA"/>
    <w:rsid w:val="0049428A"/>
    <w:rsid w:val="004943A7"/>
    <w:rsid w:val="00494C11"/>
    <w:rsid w:val="00494FCB"/>
    <w:rsid w:val="0049500A"/>
    <w:rsid w:val="00495E48"/>
    <w:rsid w:val="0049612F"/>
    <w:rsid w:val="0049624F"/>
    <w:rsid w:val="004963C2"/>
    <w:rsid w:val="00496FB6"/>
    <w:rsid w:val="00497B71"/>
    <w:rsid w:val="00497E67"/>
    <w:rsid w:val="00497EF0"/>
    <w:rsid w:val="004A0007"/>
    <w:rsid w:val="004A1410"/>
    <w:rsid w:val="004A1459"/>
    <w:rsid w:val="004A2BBB"/>
    <w:rsid w:val="004A2D7F"/>
    <w:rsid w:val="004A319C"/>
    <w:rsid w:val="004A3CCE"/>
    <w:rsid w:val="004A3EB0"/>
    <w:rsid w:val="004A4B9E"/>
    <w:rsid w:val="004A4C2E"/>
    <w:rsid w:val="004A516A"/>
    <w:rsid w:val="004A5600"/>
    <w:rsid w:val="004A643A"/>
    <w:rsid w:val="004A6785"/>
    <w:rsid w:val="004A7944"/>
    <w:rsid w:val="004A7EFD"/>
    <w:rsid w:val="004B078D"/>
    <w:rsid w:val="004B159F"/>
    <w:rsid w:val="004B212C"/>
    <w:rsid w:val="004B22A9"/>
    <w:rsid w:val="004B4518"/>
    <w:rsid w:val="004B468D"/>
    <w:rsid w:val="004B484B"/>
    <w:rsid w:val="004B67B5"/>
    <w:rsid w:val="004B68EB"/>
    <w:rsid w:val="004B70D2"/>
    <w:rsid w:val="004B7AAA"/>
    <w:rsid w:val="004B7F21"/>
    <w:rsid w:val="004C0436"/>
    <w:rsid w:val="004C0455"/>
    <w:rsid w:val="004C1346"/>
    <w:rsid w:val="004C1587"/>
    <w:rsid w:val="004C1BB2"/>
    <w:rsid w:val="004C29A4"/>
    <w:rsid w:val="004C2D45"/>
    <w:rsid w:val="004C32B2"/>
    <w:rsid w:val="004C35E1"/>
    <w:rsid w:val="004C43A6"/>
    <w:rsid w:val="004C4F31"/>
    <w:rsid w:val="004C5D84"/>
    <w:rsid w:val="004C639C"/>
    <w:rsid w:val="004C679D"/>
    <w:rsid w:val="004C6D65"/>
    <w:rsid w:val="004C7012"/>
    <w:rsid w:val="004D13BD"/>
    <w:rsid w:val="004D16BF"/>
    <w:rsid w:val="004D21C4"/>
    <w:rsid w:val="004D2254"/>
    <w:rsid w:val="004D406F"/>
    <w:rsid w:val="004D5565"/>
    <w:rsid w:val="004D5E95"/>
    <w:rsid w:val="004D6043"/>
    <w:rsid w:val="004D615F"/>
    <w:rsid w:val="004D6997"/>
    <w:rsid w:val="004D762E"/>
    <w:rsid w:val="004D7ACA"/>
    <w:rsid w:val="004E043A"/>
    <w:rsid w:val="004E0FE4"/>
    <w:rsid w:val="004E122A"/>
    <w:rsid w:val="004E13F9"/>
    <w:rsid w:val="004E1EF9"/>
    <w:rsid w:val="004E2717"/>
    <w:rsid w:val="004E331B"/>
    <w:rsid w:val="004E4018"/>
    <w:rsid w:val="004E4864"/>
    <w:rsid w:val="004E490C"/>
    <w:rsid w:val="004E4AF4"/>
    <w:rsid w:val="004E584C"/>
    <w:rsid w:val="004E5C1F"/>
    <w:rsid w:val="004E5D1F"/>
    <w:rsid w:val="004E62BF"/>
    <w:rsid w:val="004E63E8"/>
    <w:rsid w:val="004E6A18"/>
    <w:rsid w:val="004E7121"/>
    <w:rsid w:val="004E7211"/>
    <w:rsid w:val="004E76BC"/>
    <w:rsid w:val="004E783C"/>
    <w:rsid w:val="004E7893"/>
    <w:rsid w:val="004F1117"/>
    <w:rsid w:val="004F1836"/>
    <w:rsid w:val="004F1D8D"/>
    <w:rsid w:val="004F2432"/>
    <w:rsid w:val="004F27C0"/>
    <w:rsid w:val="004F36C5"/>
    <w:rsid w:val="004F3BDE"/>
    <w:rsid w:val="004F3C82"/>
    <w:rsid w:val="004F3DD1"/>
    <w:rsid w:val="004F4A7B"/>
    <w:rsid w:val="004F5545"/>
    <w:rsid w:val="004F6AB6"/>
    <w:rsid w:val="004F6BBA"/>
    <w:rsid w:val="004F6DB3"/>
    <w:rsid w:val="004F7869"/>
    <w:rsid w:val="004F79F5"/>
    <w:rsid w:val="004F7BFC"/>
    <w:rsid w:val="0050012F"/>
    <w:rsid w:val="005001CF"/>
    <w:rsid w:val="005006E7"/>
    <w:rsid w:val="0050191A"/>
    <w:rsid w:val="005027B2"/>
    <w:rsid w:val="00503476"/>
    <w:rsid w:val="00503F56"/>
    <w:rsid w:val="00503FFF"/>
    <w:rsid w:val="00504597"/>
    <w:rsid w:val="0050489B"/>
    <w:rsid w:val="00504F8A"/>
    <w:rsid w:val="0050640B"/>
    <w:rsid w:val="0050693C"/>
    <w:rsid w:val="0050695B"/>
    <w:rsid w:val="00510208"/>
    <w:rsid w:val="00510C3C"/>
    <w:rsid w:val="00510F30"/>
    <w:rsid w:val="00511D67"/>
    <w:rsid w:val="00512913"/>
    <w:rsid w:val="00512AEB"/>
    <w:rsid w:val="00512AEE"/>
    <w:rsid w:val="00512BDF"/>
    <w:rsid w:val="00513BE2"/>
    <w:rsid w:val="00513EC1"/>
    <w:rsid w:val="005145AA"/>
    <w:rsid w:val="00515751"/>
    <w:rsid w:val="005157F9"/>
    <w:rsid w:val="0051639B"/>
    <w:rsid w:val="00517136"/>
    <w:rsid w:val="005171EE"/>
    <w:rsid w:val="00517A3E"/>
    <w:rsid w:val="00517BB8"/>
    <w:rsid w:val="00517BE6"/>
    <w:rsid w:val="00517E5E"/>
    <w:rsid w:val="00520DFE"/>
    <w:rsid w:val="00522474"/>
    <w:rsid w:val="00524873"/>
    <w:rsid w:val="00524DBB"/>
    <w:rsid w:val="005261BF"/>
    <w:rsid w:val="005267AC"/>
    <w:rsid w:val="00526A03"/>
    <w:rsid w:val="00526F57"/>
    <w:rsid w:val="00527245"/>
    <w:rsid w:val="0052731B"/>
    <w:rsid w:val="00527945"/>
    <w:rsid w:val="00527FE3"/>
    <w:rsid w:val="00530DAF"/>
    <w:rsid w:val="005310CD"/>
    <w:rsid w:val="00531664"/>
    <w:rsid w:val="00531A19"/>
    <w:rsid w:val="00532503"/>
    <w:rsid w:val="00532CB4"/>
    <w:rsid w:val="00533355"/>
    <w:rsid w:val="0053402A"/>
    <w:rsid w:val="00534656"/>
    <w:rsid w:val="005349ED"/>
    <w:rsid w:val="0053523C"/>
    <w:rsid w:val="00535A49"/>
    <w:rsid w:val="005369D3"/>
    <w:rsid w:val="00536CF5"/>
    <w:rsid w:val="0053767A"/>
    <w:rsid w:val="0054063A"/>
    <w:rsid w:val="00540F52"/>
    <w:rsid w:val="00541269"/>
    <w:rsid w:val="005418A2"/>
    <w:rsid w:val="0054206D"/>
    <w:rsid w:val="00542DA6"/>
    <w:rsid w:val="00542F34"/>
    <w:rsid w:val="0054311E"/>
    <w:rsid w:val="00543234"/>
    <w:rsid w:val="00543235"/>
    <w:rsid w:val="00543C6C"/>
    <w:rsid w:val="00543E3F"/>
    <w:rsid w:val="0054421F"/>
    <w:rsid w:val="0054453E"/>
    <w:rsid w:val="00544774"/>
    <w:rsid w:val="005452C1"/>
    <w:rsid w:val="00545469"/>
    <w:rsid w:val="00545905"/>
    <w:rsid w:val="00547433"/>
    <w:rsid w:val="00550B17"/>
    <w:rsid w:val="00550BC5"/>
    <w:rsid w:val="00550E4C"/>
    <w:rsid w:val="005514B2"/>
    <w:rsid w:val="00551ACB"/>
    <w:rsid w:val="00551E94"/>
    <w:rsid w:val="005520B7"/>
    <w:rsid w:val="00552B6A"/>
    <w:rsid w:val="00552EC1"/>
    <w:rsid w:val="00553339"/>
    <w:rsid w:val="00553CDA"/>
    <w:rsid w:val="00554489"/>
    <w:rsid w:val="005552CD"/>
    <w:rsid w:val="00555875"/>
    <w:rsid w:val="00555CCD"/>
    <w:rsid w:val="00556F41"/>
    <w:rsid w:val="00557D57"/>
    <w:rsid w:val="005606F3"/>
    <w:rsid w:val="00561364"/>
    <w:rsid w:val="005626DE"/>
    <w:rsid w:val="00563485"/>
    <w:rsid w:val="00563FE6"/>
    <w:rsid w:val="00564686"/>
    <w:rsid w:val="00564C1A"/>
    <w:rsid w:val="00565FBA"/>
    <w:rsid w:val="00566079"/>
    <w:rsid w:val="00566569"/>
    <w:rsid w:val="0056699E"/>
    <w:rsid w:val="00566ADD"/>
    <w:rsid w:val="00566BFB"/>
    <w:rsid w:val="00566E4B"/>
    <w:rsid w:val="00566FCF"/>
    <w:rsid w:val="0056726C"/>
    <w:rsid w:val="00567A43"/>
    <w:rsid w:val="00570C9E"/>
    <w:rsid w:val="00570FF2"/>
    <w:rsid w:val="00572351"/>
    <w:rsid w:val="00572D56"/>
    <w:rsid w:val="00572FAD"/>
    <w:rsid w:val="00573BC1"/>
    <w:rsid w:val="00573FC5"/>
    <w:rsid w:val="00574346"/>
    <w:rsid w:val="005766BC"/>
    <w:rsid w:val="00576858"/>
    <w:rsid w:val="00576933"/>
    <w:rsid w:val="00576B4C"/>
    <w:rsid w:val="00576FA8"/>
    <w:rsid w:val="005778B1"/>
    <w:rsid w:val="00577C14"/>
    <w:rsid w:val="00580014"/>
    <w:rsid w:val="00580B5B"/>
    <w:rsid w:val="00581F7F"/>
    <w:rsid w:val="00582019"/>
    <w:rsid w:val="00582AF9"/>
    <w:rsid w:val="005831C3"/>
    <w:rsid w:val="00583205"/>
    <w:rsid w:val="005832E4"/>
    <w:rsid w:val="0058340A"/>
    <w:rsid w:val="00583A43"/>
    <w:rsid w:val="00584369"/>
    <w:rsid w:val="00585194"/>
    <w:rsid w:val="00585840"/>
    <w:rsid w:val="00586063"/>
    <w:rsid w:val="00586223"/>
    <w:rsid w:val="005867E4"/>
    <w:rsid w:val="005869CA"/>
    <w:rsid w:val="00587593"/>
    <w:rsid w:val="00587C06"/>
    <w:rsid w:val="00590003"/>
    <w:rsid w:val="00590268"/>
    <w:rsid w:val="005902DC"/>
    <w:rsid w:val="005903DD"/>
    <w:rsid w:val="00590DFE"/>
    <w:rsid w:val="00591191"/>
    <w:rsid w:val="00591B1A"/>
    <w:rsid w:val="00593039"/>
    <w:rsid w:val="005935DF"/>
    <w:rsid w:val="00593C30"/>
    <w:rsid w:val="00593F80"/>
    <w:rsid w:val="00594F1A"/>
    <w:rsid w:val="0059561B"/>
    <w:rsid w:val="00595A6A"/>
    <w:rsid w:val="005961BF"/>
    <w:rsid w:val="00596FBC"/>
    <w:rsid w:val="005973E8"/>
    <w:rsid w:val="005975A9"/>
    <w:rsid w:val="005A04AE"/>
    <w:rsid w:val="005A12C2"/>
    <w:rsid w:val="005A21DF"/>
    <w:rsid w:val="005A27F2"/>
    <w:rsid w:val="005A2AE6"/>
    <w:rsid w:val="005A35AB"/>
    <w:rsid w:val="005A3877"/>
    <w:rsid w:val="005A39FB"/>
    <w:rsid w:val="005A4381"/>
    <w:rsid w:val="005A4B51"/>
    <w:rsid w:val="005A52AB"/>
    <w:rsid w:val="005A5FF7"/>
    <w:rsid w:val="005A60F2"/>
    <w:rsid w:val="005A6155"/>
    <w:rsid w:val="005A629A"/>
    <w:rsid w:val="005A65AD"/>
    <w:rsid w:val="005A6A3D"/>
    <w:rsid w:val="005A71CB"/>
    <w:rsid w:val="005A7797"/>
    <w:rsid w:val="005B0627"/>
    <w:rsid w:val="005B076C"/>
    <w:rsid w:val="005B07DC"/>
    <w:rsid w:val="005B1E9B"/>
    <w:rsid w:val="005B1EB3"/>
    <w:rsid w:val="005B2286"/>
    <w:rsid w:val="005B25C5"/>
    <w:rsid w:val="005B25DE"/>
    <w:rsid w:val="005B2DA3"/>
    <w:rsid w:val="005B30AB"/>
    <w:rsid w:val="005B3431"/>
    <w:rsid w:val="005B34DD"/>
    <w:rsid w:val="005B3610"/>
    <w:rsid w:val="005B3F83"/>
    <w:rsid w:val="005B4968"/>
    <w:rsid w:val="005B57F8"/>
    <w:rsid w:val="005B7892"/>
    <w:rsid w:val="005B78C8"/>
    <w:rsid w:val="005B7D75"/>
    <w:rsid w:val="005B7DF2"/>
    <w:rsid w:val="005C0452"/>
    <w:rsid w:val="005C0DDD"/>
    <w:rsid w:val="005C0DE4"/>
    <w:rsid w:val="005C127F"/>
    <w:rsid w:val="005C2A7B"/>
    <w:rsid w:val="005C3334"/>
    <w:rsid w:val="005C36A9"/>
    <w:rsid w:val="005C427E"/>
    <w:rsid w:val="005C4617"/>
    <w:rsid w:val="005C4EE9"/>
    <w:rsid w:val="005C56A6"/>
    <w:rsid w:val="005C5CBE"/>
    <w:rsid w:val="005C66E1"/>
    <w:rsid w:val="005C6A04"/>
    <w:rsid w:val="005C6A77"/>
    <w:rsid w:val="005C6DFC"/>
    <w:rsid w:val="005C6ED0"/>
    <w:rsid w:val="005C7D99"/>
    <w:rsid w:val="005C7FA5"/>
    <w:rsid w:val="005D0C9D"/>
    <w:rsid w:val="005D0DF9"/>
    <w:rsid w:val="005D0F41"/>
    <w:rsid w:val="005D1686"/>
    <w:rsid w:val="005D3C21"/>
    <w:rsid w:val="005D3F71"/>
    <w:rsid w:val="005D4C73"/>
    <w:rsid w:val="005D520C"/>
    <w:rsid w:val="005D5DCF"/>
    <w:rsid w:val="005D5FB8"/>
    <w:rsid w:val="005D61C6"/>
    <w:rsid w:val="005D6EF2"/>
    <w:rsid w:val="005D74E0"/>
    <w:rsid w:val="005D78B9"/>
    <w:rsid w:val="005E00B1"/>
    <w:rsid w:val="005E0667"/>
    <w:rsid w:val="005E0F66"/>
    <w:rsid w:val="005E121E"/>
    <w:rsid w:val="005E12CC"/>
    <w:rsid w:val="005E15FD"/>
    <w:rsid w:val="005E1729"/>
    <w:rsid w:val="005E175B"/>
    <w:rsid w:val="005E1AE8"/>
    <w:rsid w:val="005E288C"/>
    <w:rsid w:val="005E2A62"/>
    <w:rsid w:val="005E2B94"/>
    <w:rsid w:val="005E2FE2"/>
    <w:rsid w:val="005E326E"/>
    <w:rsid w:val="005E3BF2"/>
    <w:rsid w:val="005E4189"/>
    <w:rsid w:val="005E4BA4"/>
    <w:rsid w:val="005E55E8"/>
    <w:rsid w:val="005E5B86"/>
    <w:rsid w:val="005E5C35"/>
    <w:rsid w:val="005E60BF"/>
    <w:rsid w:val="005E6429"/>
    <w:rsid w:val="005E67F9"/>
    <w:rsid w:val="005E6A9B"/>
    <w:rsid w:val="005E6C1C"/>
    <w:rsid w:val="005E6EBF"/>
    <w:rsid w:val="005E7896"/>
    <w:rsid w:val="005E7A81"/>
    <w:rsid w:val="005E7CA2"/>
    <w:rsid w:val="005E7D29"/>
    <w:rsid w:val="005F01AE"/>
    <w:rsid w:val="005F03B0"/>
    <w:rsid w:val="005F0557"/>
    <w:rsid w:val="005F10CA"/>
    <w:rsid w:val="005F24F9"/>
    <w:rsid w:val="005F37CD"/>
    <w:rsid w:val="005F421A"/>
    <w:rsid w:val="005F5BAE"/>
    <w:rsid w:val="005F66BE"/>
    <w:rsid w:val="005F6A53"/>
    <w:rsid w:val="005F724C"/>
    <w:rsid w:val="006004F1"/>
    <w:rsid w:val="00601077"/>
    <w:rsid w:val="0060136A"/>
    <w:rsid w:val="0060191A"/>
    <w:rsid w:val="0060230D"/>
    <w:rsid w:val="0060250B"/>
    <w:rsid w:val="00602A55"/>
    <w:rsid w:val="00603457"/>
    <w:rsid w:val="00603527"/>
    <w:rsid w:val="00603E70"/>
    <w:rsid w:val="00604562"/>
    <w:rsid w:val="00604771"/>
    <w:rsid w:val="00605795"/>
    <w:rsid w:val="00607794"/>
    <w:rsid w:val="00607A0B"/>
    <w:rsid w:val="00607F86"/>
    <w:rsid w:val="00610057"/>
    <w:rsid w:val="00610983"/>
    <w:rsid w:val="00610A57"/>
    <w:rsid w:val="00610C3A"/>
    <w:rsid w:val="006121B0"/>
    <w:rsid w:val="0061234C"/>
    <w:rsid w:val="00612BCB"/>
    <w:rsid w:val="0061329D"/>
    <w:rsid w:val="0061395F"/>
    <w:rsid w:val="006150D9"/>
    <w:rsid w:val="0061628D"/>
    <w:rsid w:val="00616763"/>
    <w:rsid w:val="006174D2"/>
    <w:rsid w:val="006174FC"/>
    <w:rsid w:val="006176C9"/>
    <w:rsid w:val="006203C6"/>
    <w:rsid w:val="00622241"/>
    <w:rsid w:val="0062277A"/>
    <w:rsid w:val="00623304"/>
    <w:rsid w:val="00623638"/>
    <w:rsid w:val="0062457D"/>
    <w:rsid w:val="006247C8"/>
    <w:rsid w:val="0062570D"/>
    <w:rsid w:val="00625A4E"/>
    <w:rsid w:val="00625B97"/>
    <w:rsid w:val="00625FF7"/>
    <w:rsid w:val="0062661C"/>
    <w:rsid w:val="006268DD"/>
    <w:rsid w:val="00626A6A"/>
    <w:rsid w:val="00627D8C"/>
    <w:rsid w:val="00630782"/>
    <w:rsid w:val="006307A1"/>
    <w:rsid w:val="00630D94"/>
    <w:rsid w:val="0063111F"/>
    <w:rsid w:val="006311E8"/>
    <w:rsid w:val="006313F7"/>
    <w:rsid w:val="00631531"/>
    <w:rsid w:val="00632431"/>
    <w:rsid w:val="00632B28"/>
    <w:rsid w:val="00633A33"/>
    <w:rsid w:val="00633A92"/>
    <w:rsid w:val="006344FC"/>
    <w:rsid w:val="00634B38"/>
    <w:rsid w:val="00634C94"/>
    <w:rsid w:val="006351B8"/>
    <w:rsid w:val="00635432"/>
    <w:rsid w:val="00635E54"/>
    <w:rsid w:val="006361F5"/>
    <w:rsid w:val="0063626A"/>
    <w:rsid w:val="00636C99"/>
    <w:rsid w:val="00637157"/>
    <w:rsid w:val="006372F3"/>
    <w:rsid w:val="006373D9"/>
    <w:rsid w:val="0063799F"/>
    <w:rsid w:val="00637CC4"/>
    <w:rsid w:val="0064035A"/>
    <w:rsid w:val="0064090B"/>
    <w:rsid w:val="00641D0E"/>
    <w:rsid w:val="006420D3"/>
    <w:rsid w:val="00642A0F"/>
    <w:rsid w:val="0064311D"/>
    <w:rsid w:val="00644E1A"/>
    <w:rsid w:val="00645378"/>
    <w:rsid w:val="006453F4"/>
    <w:rsid w:val="006456B6"/>
    <w:rsid w:val="006456E8"/>
    <w:rsid w:val="006462BD"/>
    <w:rsid w:val="00646308"/>
    <w:rsid w:val="00646886"/>
    <w:rsid w:val="006475C2"/>
    <w:rsid w:val="00647A38"/>
    <w:rsid w:val="006505D1"/>
    <w:rsid w:val="006510E2"/>
    <w:rsid w:val="006538DA"/>
    <w:rsid w:val="006542CA"/>
    <w:rsid w:val="00656632"/>
    <w:rsid w:val="00656771"/>
    <w:rsid w:val="00656B45"/>
    <w:rsid w:val="00657A92"/>
    <w:rsid w:val="00657D2F"/>
    <w:rsid w:val="006604F3"/>
    <w:rsid w:val="00660CBE"/>
    <w:rsid w:val="00661494"/>
    <w:rsid w:val="006617E3"/>
    <w:rsid w:val="00662215"/>
    <w:rsid w:val="006626EF"/>
    <w:rsid w:val="00662C98"/>
    <w:rsid w:val="00662FBE"/>
    <w:rsid w:val="006630A4"/>
    <w:rsid w:val="006638C1"/>
    <w:rsid w:val="006642A6"/>
    <w:rsid w:val="00664404"/>
    <w:rsid w:val="00666306"/>
    <w:rsid w:val="00666464"/>
    <w:rsid w:val="0066709E"/>
    <w:rsid w:val="00667263"/>
    <w:rsid w:val="00667DC0"/>
    <w:rsid w:val="006707BE"/>
    <w:rsid w:val="0067160B"/>
    <w:rsid w:val="006727F8"/>
    <w:rsid w:val="00672CAA"/>
    <w:rsid w:val="006738B9"/>
    <w:rsid w:val="00673ECA"/>
    <w:rsid w:val="00674154"/>
    <w:rsid w:val="006753B4"/>
    <w:rsid w:val="0067571E"/>
    <w:rsid w:val="00675843"/>
    <w:rsid w:val="00676437"/>
    <w:rsid w:val="006765A1"/>
    <w:rsid w:val="00677054"/>
    <w:rsid w:val="00677358"/>
    <w:rsid w:val="00677B02"/>
    <w:rsid w:val="0068015F"/>
    <w:rsid w:val="00680211"/>
    <w:rsid w:val="00680A77"/>
    <w:rsid w:val="00680D61"/>
    <w:rsid w:val="006811EB"/>
    <w:rsid w:val="006814FC"/>
    <w:rsid w:val="0068187F"/>
    <w:rsid w:val="0068279D"/>
    <w:rsid w:val="00682A39"/>
    <w:rsid w:val="00683AD2"/>
    <w:rsid w:val="00683D3C"/>
    <w:rsid w:val="00684042"/>
    <w:rsid w:val="00684D0C"/>
    <w:rsid w:val="00685575"/>
    <w:rsid w:val="00686980"/>
    <w:rsid w:val="00686B02"/>
    <w:rsid w:val="00686ECF"/>
    <w:rsid w:val="00687B44"/>
    <w:rsid w:val="006901C5"/>
    <w:rsid w:val="00690282"/>
    <w:rsid w:val="006918CC"/>
    <w:rsid w:val="0069195B"/>
    <w:rsid w:val="006929B1"/>
    <w:rsid w:val="0069338B"/>
    <w:rsid w:val="00693F39"/>
    <w:rsid w:val="0069479D"/>
    <w:rsid w:val="00694E3B"/>
    <w:rsid w:val="00695570"/>
    <w:rsid w:val="006957FA"/>
    <w:rsid w:val="00697A59"/>
    <w:rsid w:val="006A0122"/>
    <w:rsid w:val="006A15D4"/>
    <w:rsid w:val="006A1D17"/>
    <w:rsid w:val="006A2E25"/>
    <w:rsid w:val="006A2F99"/>
    <w:rsid w:val="006A30CE"/>
    <w:rsid w:val="006A44E6"/>
    <w:rsid w:val="006A49C7"/>
    <w:rsid w:val="006A6058"/>
    <w:rsid w:val="006A72BE"/>
    <w:rsid w:val="006B1782"/>
    <w:rsid w:val="006B20EC"/>
    <w:rsid w:val="006B2AB0"/>
    <w:rsid w:val="006B2FFA"/>
    <w:rsid w:val="006B30C6"/>
    <w:rsid w:val="006B38B2"/>
    <w:rsid w:val="006B57D0"/>
    <w:rsid w:val="006B59AB"/>
    <w:rsid w:val="006B695D"/>
    <w:rsid w:val="006B6F3D"/>
    <w:rsid w:val="006B76D0"/>
    <w:rsid w:val="006C0140"/>
    <w:rsid w:val="006C0322"/>
    <w:rsid w:val="006C04CE"/>
    <w:rsid w:val="006C1611"/>
    <w:rsid w:val="006C1824"/>
    <w:rsid w:val="006C194E"/>
    <w:rsid w:val="006C1CD9"/>
    <w:rsid w:val="006C2049"/>
    <w:rsid w:val="006C2F49"/>
    <w:rsid w:val="006C32FB"/>
    <w:rsid w:val="006C3CE6"/>
    <w:rsid w:val="006C4E7D"/>
    <w:rsid w:val="006C4F93"/>
    <w:rsid w:val="006C5123"/>
    <w:rsid w:val="006C642C"/>
    <w:rsid w:val="006C6860"/>
    <w:rsid w:val="006C70F1"/>
    <w:rsid w:val="006C7AF8"/>
    <w:rsid w:val="006D0784"/>
    <w:rsid w:val="006D0A42"/>
    <w:rsid w:val="006D0C2D"/>
    <w:rsid w:val="006D1560"/>
    <w:rsid w:val="006D1EF5"/>
    <w:rsid w:val="006D2110"/>
    <w:rsid w:val="006D2274"/>
    <w:rsid w:val="006D2362"/>
    <w:rsid w:val="006D2BED"/>
    <w:rsid w:val="006D3A81"/>
    <w:rsid w:val="006D3B8B"/>
    <w:rsid w:val="006D416E"/>
    <w:rsid w:val="006D437B"/>
    <w:rsid w:val="006D44C3"/>
    <w:rsid w:val="006D5FAB"/>
    <w:rsid w:val="006D6724"/>
    <w:rsid w:val="006D6790"/>
    <w:rsid w:val="006E018B"/>
    <w:rsid w:val="006E053D"/>
    <w:rsid w:val="006E084D"/>
    <w:rsid w:val="006E0ECE"/>
    <w:rsid w:val="006E0FB3"/>
    <w:rsid w:val="006E174F"/>
    <w:rsid w:val="006E17D8"/>
    <w:rsid w:val="006E4ED7"/>
    <w:rsid w:val="006E5CDC"/>
    <w:rsid w:val="006E5DEC"/>
    <w:rsid w:val="006E6623"/>
    <w:rsid w:val="006E67F4"/>
    <w:rsid w:val="006E6CB4"/>
    <w:rsid w:val="006E6FB9"/>
    <w:rsid w:val="006E7383"/>
    <w:rsid w:val="006F0370"/>
    <w:rsid w:val="006F09C1"/>
    <w:rsid w:val="006F0A49"/>
    <w:rsid w:val="006F0BBC"/>
    <w:rsid w:val="006F0C5F"/>
    <w:rsid w:val="006F2D8B"/>
    <w:rsid w:val="006F3567"/>
    <w:rsid w:val="006F3DD6"/>
    <w:rsid w:val="006F3E68"/>
    <w:rsid w:val="006F4B8F"/>
    <w:rsid w:val="006F5022"/>
    <w:rsid w:val="006F5353"/>
    <w:rsid w:val="006F5458"/>
    <w:rsid w:val="006F58AC"/>
    <w:rsid w:val="006F6678"/>
    <w:rsid w:val="006F78E8"/>
    <w:rsid w:val="00701495"/>
    <w:rsid w:val="00702171"/>
    <w:rsid w:val="0070244F"/>
    <w:rsid w:val="007028FF"/>
    <w:rsid w:val="00702D5F"/>
    <w:rsid w:val="00702EC4"/>
    <w:rsid w:val="007033C3"/>
    <w:rsid w:val="00703411"/>
    <w:rsid w:val="00703DE4"/>
    <w:rsid w:val="007049CE"/>
    <w:rsid w:val="00704D41"/>
    <w:rsid w:val="00704E6F"/>
    <w:rsid w:val="0070549F"/>
    <w:rsid w:val="00706831"/>
    <w:rsid w:val="00706B86"/>
    <w:rsid w:val="00706D89"/>
    <w:rsid w:val="00706E31"/>
    <w:rsid w:val="00707979"/>
    <w:rsid w:val="007104EF"/>
    <w:rsid w:val="00711146"/>
    <w:rsid w:val="00711304"/>
    <w:rsid w:val="00711412"/>
    <w:rsid w:val="00712103"/>
    <w:rsid w:val="00712BCC"/>
    <w:rsid w:val="00714685"/>
    <w:rsid w:val="00715A7D"/>
    <w:rsid w:val="007169CB"/>
    <w:rsid w:val="00716FD5"/>
    <w:rsid w:val="007172CA"/>
    <w:rsid w:val="00720688"/>
    <w:rsid w:val="007206FC"/>
    <w:rsid w:val="00721208"/>
    <w:rsid w:val="00721E18"/>
    <w:rsid w:val="00722E2B"/>
    <w:rsid w:val="00723C34"/>
    <w:rsid w:val="00723E84"/>
    <w:rsid w:val="0072415B"/>
    <w:rsid w:val="00724571"/>
    <w:rsid w:val="00724711"/>
    <w:rsid w:val="00724F4B"/>
    <w:rsid w:val="00725B77"/>
    <w:rsid w:val="00725F17"/>
    <w:rsid w:val="007262AF"/>
    <w:rsid w:val="00726703"/>
    <w:rsid w:val="00726806"/>
    <w:rsid w:val="00726BFC"/>
    <w:rsid w:val="007274EB"/>
    <w:rsid w:val="00727B2F"/>
    <w:rsid w:val="00727CA7"/>
    <w:rsid w:val="00730A34"/>
    <w:rsid w:val="00730CD9"/>
    <w:rsid w:val="007310E2"/>
    <w:rsid w:val="00731A8C"/>
    <w:rsid w:val="00732A2B"/>
    <w:rsid w:val="00732C74"/>
    <w:rsid w:val="00732E6A"/>
    <w:rsid w:val="00733F3D"/>
    <w:rsid w:val="007340E8"/>
    <w:rsid w:val="00734A84"/>
    <w:rsid w:val="00735477"/>
    <w:rsid w:val="0073588E"/>
    <w:rsid w:val="00736C0D"/>
    <w:rsid w:val="00736EB4"/>
    <w:rsid w:val="00740B21"/>
    <w:rsid w:val="007416F5"/>
    <w:rsid w:val="0074182E"/>
    <w:rsid w:val="00742522"/>
    <w:rsid w:val="007437E7"/>
    <w:rsid w:val="007448B2"/>
    <w:rsid w:val="00744AB8"/>
    <w:rsid w:val="007454B9"/>
    <w:rsid w:val="00745EE7"/>
    <w:rsid w:val="007472A8"/>
    <w:rsid w:val="0074761E"/>
    <w:rsid w:val="0075014E"/>
    <w:rsid w:val="0075020E"/>
    <w:rsid w:val="007502CB"/>
    <w:rsid w:val="007510F9"/>
    <w:rsid w:val="00752271"/>
    <w:rsid w:val="00752C96"/>
    <w:rsid w:val="00753C69"/>
    <w:rsid w:val="00754DD5"/>
    <w:rsid w:val="00755BB8"/>
    <w:rsid w:val="00755EFA"/>
    <w:rsid w:val="007566DF"/>
    <w:rsid w:val="0075750B"/>
    <w:rsid w:val="00757F53"/>
    <w:rsid w:val="00760D5D"/>
    <w:rsid w:val="0076169C"/>
    <w:rsid w:val="00761AA0"/>
    <w:rsid w:val="0076222E"/>
    <w:rsid w:val="007624CF"/>
    <w:rsid w:val="00763225"/>
    <w:rsid w:val="007642D3"/>
    <w:rsid w:val="00764573"/>
    <w:rsid w:val="00764910"/>
    <w:rsid w:val="00764912"/>
    <w:rsid w:val="00764BAE"/>
    <w:rsid w:val="00766514"/>
    <w:rsid w:val="00766580"/>
    <w:rsid w:val="0076700F"/>
    <w:rsid w:val="007670E8"/>
    <w:rsid w:val="007676CD"/>
    <w:rsid w:val="007677FB"/>
    <w:rsid w:val="00767986"/>
    <w:rsid w:val="00767A08"/>
    <w:rsid w:val="00767CD0"/>
    <w:rsid w:val="00770639"/>
    <w:rsid w:val="00770E4F"/>
    <w:rsid w:val="007711D7"/>
    <w:rsid w:val="007717A2"/>
    <w:rsid w:val="00771E9A"/>
    <w:rsid w:val="00773E28"/>
    <w:rsid w:val="00774BB1"/>
    <w:rsid w:val="00774E03"/>
    <w:rsid w:val="0077515B"/>
    <w:rsid w:val="00775D22"/>
    <w:rsid w:val="00775DD2"/>
    <w:rsid w:val="00776103"/>
    <w:rsid w:val="00776798"/>
    <w:rsid w:val="00777A44"/>
    <w:rsid w:val="00780963"/>
    <w:rsid w:val="00780A7F"/>
    <w:rsid w:val="00780FFB"/>
    <w:rsid w:val="00781784"/>
    <w:rsid w:val="007821A9"/>
    <w:rsid w:val="00782557"/>
    <w:rsid w:val="0078255D"/>
    <w:rsid w:val="00782BEA"/>
    <w:rsid w:val="00782D15"/>
    <w:rsid w:val="00782F16"/>
    <w:rsid w:val="0078378B"/>
    <w:rsid w:val="00784B6A"/>
    <w:rsid w:val="00784CB3"/>
    <w:rsid w:val="00785AA4"/>
    <w:rsid w:val="00785FF1"/>
    <w:rsid w:val="00787667"/>
    <w:rsid w:val="00787C1F"/>
    <w:rsid w:val="00790C5D"/>
    <w:rsid w:val="0079155A"/>
    <w:rsid w:val="00792178"/>
    <w:rsid w:val="0079253C"/>
    <w:rsid w:val="00792C3C"/>
    <w:rsid w:val="0079338A"/>
    <w:rsid w:val="00793CAB"/>
    <w:rsid w:val="00794020"/>
    <w:rsid w:val="007950A7"/>
    <w:rsid w:val="0079542E"/>
    <w:rsid w:val="00795700"/>
    <w:rsid w:val="007959FB"/>
    <w:rsid w:val="00796130"/>
    <w:rsid w:val="00796CAD"/>
    <w:rsid w:val="00797614"/>
    <w:rsid w:val="00797657"/>
    <w:rsid w:val="007979CC"/>
    <w:rsid w:val="00797B94"/>
    <w:rsid w:val="00797C1E"/>
    <w:rsid w:val="007A00CD"/>
    <w:rsid w:val="007A04C6"/>
    <w:rsid w:val="007A0DDB"/>
    <w:rsid w:val="007A174A"/>
    <w:rsid w:val="007A1E8E"/>
    <w:rsid w:val="007A25E2"/>
    <w:rsid w:val="007A33A1"/>
    <w:rsid w:val="007A3606"/>
    <w:rsid w:val="007A3731"/>
    <w:rsid w:val="007A3C82"/>
    <w:rsid w:val="007A3CB8"/>
    <w:rsid w:val="007A41EC"/>
    <w:rsid w:val="007A4449"/>
    <w:rsid w:val="007A5983"/>
    <w:rsid w:val="007A6416"/>
    <w:rsid w:val="007A6817"/>
    <w:rsid w:val="007A6C8D"/>
    <w:rsid w:val="007A714E"/>
    <w:rsid w:val="007B0430"/>
    <w:rsid w:val="007B0846"/>
    <w:rsid w:val="007B0E2F"/>
    <w:rsid w:val="007B1D84"/>
    <w:rsid w:val="007B21B3"/>
    <w:rsid w:val="007B2E59"/>
    <w:rsid w:val="007B3137"/>
    <w:rsid w:val="007B3217"/>
    <w:rsid w:val="007B3964"/>
    <w:rsid w:val="007B3970"/>
    <w:rsid w:val="007B39C3"/>
    <w:rsid w:val="007B46B7"/>
    <w:rsid w:val="007B4DAD"/>
    <w:rsid w:val="007B50FB"/>
    <w:rsid w:val="007B5105"/>
    <w:rsid w:val="007B58C9"/>
    <w:rsid w:val="007B5AFE"/>
    <w:rsid w:val="007B6C06"/>
    <w:rsid w:val="007B7119"/>
    <w:rsid w:val="007B747E"/>
    <w:rsid w:val="007B7703"/>
    <w:rsid w:val="007C0140"/>
    <w:rsid w:val="007C1257"/>
    <w:rsid w:val="007C19CC"/>
    <w:rsid w:val="007C397B"/>
    <w:rsid w:val="007C65DE"/>
    <w:rsid w:val="007C68A2"/>
    <w:rsid w:val="007C7767"/>
    <w:rsid w:val="007D0884"/>
    <w:rsid w:val="007D0BB7"/>
    <w:rsid w:val="007D0EC7"/>
    <w:rsid w:val="007D10F2"/>
    <w:rsid w:val="007D1EE7"/>
    <w:rsid w:val="007D215D"/>
    <w:rsid w:val="007D22D4"/>
    <w:rsid w:val="007D2303"/>
    <w:rsid w:val="007D2714"/>
    <w:rsid w:val="007D506A"/>
    <w:rsid w:val="007D5BED"/>
    <w:rsid w:val="007D5E6E"/>
    <w:rsid w:val="007D6C5B"/>
    <w:rsid w:val="007D6C61"/>
    <w:rsid w:val="007D6D4D"/>
    <w:rsid w:val="007E12B7"/>
    <w:rsid w:val="007E1818"/>
    <w:rsid w:val="007E1928"/>
    <w:rsid w:val="007E192C"/>
    <w:rsid w:val="007E341E"/>
    <w:rsid w:val="007E3EFF"/>
    <w:rsid w:val="007E4853"/>
    <w:rsid w:val="007E4BA2"/>
    <w:rsid w:val="007E5144"/>
    <w:rsid w:val="007E57A9"/>
    <w:rsid w:val="007E5CD2"/>
    <w:rsid w:val="007E5E63"/>
    <w:rsid w:val="007E6F9C"/>
    <w:rsid w:val="007E7162"/>
    <w:rsid w:val="007E72E7"/>
    <w:rsid w:val="007E76BE"/>
    <w:rsid w:val="007F01B0"/>
    <w:rsid w:val="007F0362"/>
    <w:rsid w:val="007F0540"/>
    <w:rsid w:val="007F06E1"/>
    <w:rsid w:val="007F0D63"/>
    <w:rsid w:val="007F117F"/>
    <w:rsid w:val="007F147A"/>
    <w:rsid w:val="007F1491"/>
    <w:rsid w:val="007F1710"/>
    <w:rsid w:val="007F1912"/>
    <w:rsid w:val="007F2F94"/>
    <w:rsid w:val="007F3167"/>
    <w:rsid w:val="007F338A"/>
    <w:rsid w:val="007F36D6"/>
    <w:rsid w:val="007F3C81"/>
    <w:rsid w:val="007F4570"/>
    <w:rsid w:val="007F5B66"/>
    <w:rsid w:val="007F65D0"/>
    <w:rsid w:val="007F7369"/>
    <w:rsid w:val="008002C9"/>
    <w:rsid w:val="00800393"/>
    <w:rsid w:val="008009D5"/>
    <w:rsid w:val="0080123F"/>
    <w:rsid w:val="00801344"/>
    <w:rsid w:val="008015CC"/>
    <w:rsid w:val="0080203E"/>
    <w:rsid w:val="00803362"/>
    <w:rsid w:val="00803EB3"/>
    <w:rsid w:val="008044AE"/>
    <w:rsid w:val="00804982"/>
    <w:rsid w:val="00804B26"/>
    <w:rsid w:val="00804BB7"/>
    <w:rsid w:val="00804DB2"/>
    <w:rsid w:val="00805208"/>
    <w:rsid w:val="0080542C"/>
    <w:rsid w:val="00805470"/>
    <w:rsid w:val="0080565C"/>
    <w:rsid w:val="00805863"/>
    <w:rsid w:val="00805AE6"/>
    <w:rsid w:val="00805D12"/>
    <w:rsid w:val="00806809"/>
    <w:rsid w:val="00806976"/>
    <w:rsid w:val="008069CA"/>
    <w:rsid w:val="008071A8"/>
    <w:rsid w:val="00807470"/>
    <w:rsid w:val="008078E0"/>
    <w:rsid w:val="00807BA5"/>
    <w:rsid w:val="00810A5A"/>
    <w:rsid w:val="008114DC"/>
    <w:rsid w:val="008115AB"/>
    <w:rsid w:val="00811D92"/>
    <w:rsid w:val="008123B6"/>
    <w:rsid w:val="008130C3"/>
    <w:rsid w:val="00813141"/>
    <w:rsid w:val="00813142"/>
    <w:rsid w:val="00813F78"/>
    <w:rsid w:val="00814D2D"/>
    <w:rsid w:val="00814EE8"/>
    <w:rsid w:val="00815A19"/>
    <w:rsid w:val="0081635E"/>
    <w:rsid w:val="008165CE"/>
    <w:rsid w:val="00816D57"/>
    <w:rsid w:val="00817007"/>
    <w:rsid w:val="00817A82"/>
    <w:rsid w:val="0082076B"/>
    <w:rsid w:val="00820EF9"/>
    <w:rsid w:val="00821829"/>
    <w:rsid w:val="00821A06"/>
    <w:rsid w:val="00822482"/>
    <w:rsid w:val="00822D76"/>
    <w:rsid w:val="0082334F"/>
    <w:rsid w:val="00823A6B"/>
    <w:rsid w:val="00824743"/>
    <w:rsid w:val="00824860"/>
    <w:rsid w:val="008250FF"/>
    <w:rsid w:val="008258F9"/>
    <w:rsid w:val="00825A51"/>
    <w:rsid w:val="00825B4A"/>
    <w:rsid w:val="00826551"/>
    <w:rsid w:val="008266DA"/>
    <w:rsid w:val="00826EB7"/>
    <w:rsid w:val="00827BD6"/>
    <w:rsid w:val="00830CA8"/>
    <w:rsid w:val="00830F04"/>
    <w:rsid w:val="0083199C"/>
    <w:rsid w:val="008320D7"/>
    <w:rsid w:val="0083214E"/>
    <w:rsid w:val="008325E9"/>
    <w:rsid w:val="00832CE7"/>
    <w:rsid w:val="00833175"/>
    <w:rsid w:val="00833B3D"/>
    <w:rsid w:val="00833BF2"/>
    <w:rsid w:val="00833EC9"/>
    <w:rsid w:val="00834174"/>
    <w:rsid w:val="00834706"/>
    <w:rsid w:val="00834ABE"/>
    <w:rsid w:val="008360D4"/>
    <w:rsid w:val="00836D32"/>
    <w:rsid w:val="0083776C"/>
    <w:rsid w:val="00837D28"/>
    <w:rsid w:val="00840414"/>
    <w:rsid w:val="00840746"/>
    <w:rsid w:val="00841463"/>
    <w:rsid w:val="00841748"/>
    <w:rsid w:val="008436A9"/>
    <w:rsid w:val="008439FA"/>
    <w:rsid w:val="00843F2B"/>
    <w:rsid w:val="0084432C"/>
    <w:rsid w:val="008445A0"/>
    <w:rsid w:val="00844676"/>
    <w:rsid w:val="00844E80"/>
    <w:rsid w:val="00846B85"/>
    <w:rsid w:val="008471CA"/>
    <w:rsid w:val="008472C8"/>
    <w:rsid w:val="0084735D"/>
    <w:rsid w:val="0084789B"/>
    <w:rsid w:val="00850403"/>
    <w:rsid w:val="0085085E"/>
    <w:rsid w:val="0085116A"/>
    <w:rsid w:val="0085227B"/>
    <w:rsid w:val="008528FD"/>
    <w:rsid w:val="008528FE"/>
    <w:rsid w:val="00853449"/>
    <w:rsid w:val="008538A2"/>
    <w:rsid w:val="00854434"/>
    <w:rsid w:val="00854738"/>
    <w:rsid w:val="008555DF"/>
    <w:rsid w:val="0085577A"/>
    <w:rsid w:val="008559CE"/>
    <w:rsid w:val="008567E3"/>
    <w:rsid w:val="00856AE4"/>
    <w:rsid w:val="00857FAA"/>
    <w:rsid w:val="00860424"/>
    <w:rsid w:val="008604EE"/>
    <w:rsid w:val="00860B9B"/>
    <w:rsid w:val="0086160B"/>
    <w:rsid w:val="00861E93"/>
    <w:rsid w:val="00862251"/>
    <w:rsid w:val="0086373F"/>
    <w:rsid w:val="008637C4"/>
    <w:rsid w:val="00864407"/>
    <w:rsid w:val="00864585"/>
    <w:rsid w:val="0086463E"/>
    <w:rsid w:val="00865659"/>
    <w:rsid w:val="00865FDA"/>
    <w:rsid w:val="0086606C"/>
    <w:rsid w:val="008669D7"/>
    <w:rsid w:val="00866C96"/>
    <w:rsid w:val="00866E46"/>
    <w:rsid w:val="008673C3"/>
    <w:rsid w:val="0086756A"/>
    <w:rsid w:val="0086763A"/>
    <w:rsid w:val="00867ED6"/>
    <w:rsid w:val="008705B9"/>
    <w:rsid w:val="0087068B"/>
    <w:rsid w:val="00870897"/>
    <w:rsid w:val="00870A31"/>
    <w:rsid w:val="0087149C"/>
    <w:rsid w:val="00872C0A"/>
    <w:rsid w:val="0087315E"/>
    <w:rsid w:val="0087318D"/>
    <w:rsid w:val="008732BD"/>
    <w:rsid w:val="00873565"/>
    <w:rsid w:val="00873983"/>
    <w:rsid w:val="00873A2B"/>
    <w:rsid w:val="008763BD"/>
    <w:rsid w:val="0087647B"/>
    <w:rsid w:val="00876495"/>
    <w:rsid w:val="00876CF8"/>
    <w:rsid w:val="008774C6"/>
    <w:rsid w:val="00877FC0"/>
    <w:rsid w:val="0088046A"/>
    <w:rsid w:val="00880EE1"/>
    <w:rsid w:val="00881FA4"/>
    <w:rsid w:val="00882220"/>
    <w:rsid w:val="00882268"/>
    <w:rsid w:val="00882EB5"/>
    <w:rsid w:val="00883843"/>
    <w:rsid w:val="00883DA5"/>
    <w:rsid w:val="00884E09"/>
    <w:rsid w:val="0088505E"/>
    <w:rsid w:val="00885593"/>
    <w:rsid w:val="00886874"/>
    <w:rsid w:val="008868F9"/>
    <w:rsid w:val="00886B13"/>
    <w:rsid w:val="008874FF"/>
    <w:rsid w:val="00887872"/>
    <w:rsid w:val="00890547"/>
    <w:rsid w:val="00891368"/>
    <w:rsid w:val="0089160A"/>
    <w:rsid w:val="00891965"/>
    <w:rsid w:val="00891A96"/>
    <w:rsid w:val="0089351F"/>
    <w:rsid w:val="008936E4"/>
    <w:rsid w:val="0089505D"/>
    <w:rsid w:val="00896BF2"/>
    <w:rsid w:val="008974F9"/>
    <w:rsid w:val="00897970"/>
    <w:rsid w:val="00897D18"/>
    <w:rsid w:val="008A0041"/>
    <w:rsid w:val="008A040F"/>
    <w:rsid w:val="008A05E6"/>
    <w:rsid w:val="008A0741"/>
    <w:rsid w:val="008A1231"/>
    <w:rsid w:val="008A1E20"/>
    <w:rsid w:val="008A1FC8"/>
    <w:rsid w:val="008A23B0"/>
    <w:rsid w:val="008A242F"/>
    <w:rsid w:val="008A3530"/>
    <w:rsid w:val="008A3ABF"/>
    <w:rsid w:val="008A4240"/>
    <w:rsid w:val="008A4F36"/>
    <w:rsid w:val="008A54CC"/>
    <w:rsid w:val="008A5C9A"/>
    <w:rsid w:val="008A63C8"/>
    <w:rsid w:val="008A67A3"/>
    <w:rsid w:val="008A7753"/>
    <w:rsid w:val="008A7F73"/>
    <w:rsid w:val="008B021A"/>
    <w:rsid w:val="008B0CCE"/>
    <w:rsid w:val="008B10E5"/>
    <w:rsid w:val="008B1D8F"/>
    <w:rsid w:val="008B1DAA"/>
    <w:rsid w:val="008B22C1"/>
    <w:rsid w:val="008B2ACF"/>
    <w:rsid w:val="008B2C20"/>
    <w:rsid w:val="008B41A0"/>
    <w:rsid w:val="008B4340"/>
    <w:rsid w:val="008B4CD2"/>
    <w:rsid w:val="008B583D"/>
    <w:rsid w:val="008B5B9E"/>
    <w:rsid w:val="008B5DBE"/>
    <w:rsid w:val="008B67A3"/>
    <w:rsid w:val="008B7642"/>
    <w:rsid w:val="008B7A9E"/>
    <w:rsid w:val="008B7F0A"/>
    <w:rsid w:val="008B7F82"/>
    <w:rsid w:val="008C0D1B"/>
    <w:rsid w:val="008C1293"/>
    <w:rsid w:val="008C19E5"/>
    <w:rsid w:val="008C1B49"/>
    <w:rsid w:val="008C1D25"/>
    <w:rsid w:val="008C2673"/>
    <w:rsid w:val="008C28C8"/>
    <w:rsid w:val="008C3410"/>
    <w:rsid w:val="008C3B75"/>
    <w:rsid w:val="008C3F3C"/>
    <w:rsid w:val="008C4495"/>
    <w:rsid w:val="008C4848"/>
    <w:rsid w:val="008C4B82"/>
    <w:rsid w:val="008C66E7"/>
    <w:rsid w:val="008C79CF"/>
    <w:rsid w:val="008D076A"/>
    <w:rsid w:val="008D15FC"/>
    <w:rsid w:val="008D1C9C"/>
    <w:rsid w:val="008D1E42"/>
    <w:rsid w:val="008D2750"/>
    <w:rsid w:val="008D2AA1"/>
    <w:rsid w:val="008D3873"/>
    <w:rsid w:val="008D4EEE"/>
    <w:rsid w:val="008D5DB4"/>
    <w:rsid w:val="008D718D"/>
    <w:rsid w:val="008D71F5"/>
    <w:rsid w:val="008E01DB"/>
    <w:rsid w:val="008E0624"/>
    <w:rsid w:val="008E0D8E"/>
    <w:rsid w:val="008E1053"/>
    <w:rsid w:val="008E1FEB"/>
    <w:rsid w:val="008E2647"/>
    <w:rsid w:val="008E34C1"/>
    <w:rsid w:val="008E34E7"/>
    <w:rsid w:val="008E3AFD"/>
    <w:rsid w:val="008E3D3D"/>
    <w:rsid w:val="008E4C51"/>
    <w:rsid w:val="008E4E17"/>
    <w:rsid w:val="008E595B"/>
    <w:rsid w:val="008E6625"/>
    <w:rsid w:val="008E7688"/>
    <w:rsid w:val="008F0E36"/>
    <w:rsid w:val="008F1DD6"/>
    <w:rsid w:val="008F28F2"/>
    <w:rsid w:val="008F29EB"/>
    <w:rsid w:val="008F3F38"/>
    <w:rsid w:val="008F4791"/>
    <w:rsid w:val="008F47E3"/>
    <w:rsid w:val="008F4A16"/>
    <w:rsid w:val="008F508A"/>
    <w:rsid w:val="008F531F"/>
    <w:rsid w:val="008F5890"/>
    <w:rsid w:val="008F5D19"/>
    <w:rsid w:val="008F66FF"/>
    <w:rsid w:val="008F6B00"/>
    <w:rsid w:val="008F72F2"/>
    <w:rsid w:val="008F744F"/>
    <w:rsid w:val="008F7782"/>
    <w:rsid w:val="008F7D3E"/>
    <w:rsid w:val="008F7DA8"/>
    <w:rsid w:val="00900A0D"/>
    <w:rsid w:val="00900A78"/>
    <w:rsid w:val="00900AF4"/>
    <w:rsid w:val="009014D3"/>
    <w:rsid w:val="00901E53"/>
    <w:rsid w:val="00901F86"/>
    <w:rsid w:val="00902958"/>
    <w:rsid w:val="00902DFA"/>
    <w:rsid w:val="00904DE6"/>
    <w:rsid w:val="0090517D"/>
    <w:rsid w:val="00905D7E"/>
    <w:rsid w:val="00907D95"/>
    <w:rsid w:val="00907DF1"/>
    <w:rsid w:val="00907E9C"/>
    <w:rsid w:val="00910BC8"/>
    <w:rsid w:val="0091299E"/>
    <w:rsid w:val="00913D03"/>
    <w:rsid w:val="009143A6"/>
    <w:rsid w:val="00916309"/>
    <w:rsid w:val="009169A9"/>
    <w:rsid w:val="009205E5"/>
    <w:rsid w:val="00920CE3"/>
    <w:rsid w:val="00921CA4"/>
    <w:rsid w:val="00921F95"/>
    <w:rsid w:val="00922927"/>
    <w:rsid w:val="0092321B"/>
    <w:rsid w:val="00923AEA"/>
    <w:rsid w:val="009240C0"/>
    <w:rsid w:val="009249D7"/>
    <w:rsid w:val="00924A14"/>
    <w:rsid w:val="00925144"/>
    <w:rsid w:val="00926496"/>
    <w:rsid w:val="00927F70"/>
    <w:rsid w:val="009302EB"/>
    <w:rsid w:val="0093041A"/>
    <w:rsid w:val="009307E2"/>
    <w:rsid w:val="00930969"/>
    <w:rsid w:val="009309BD"/>
    <w:rsid w:val="00930D46"/>
    <w:rsid w:val="00930E21"/>
    <w:rsid w:val="00931184"/>
    <w:rsid w:val="009315B4"/>
    <w:rsid w:val="00931BE8"/>
    <w:rsid w:val="00932029"/>
    <w:rsid w:val="009321E8"/>
    <w:rsid w:val="00932231"/>
    <w:rsid w:val="00933D05"/>
    <w:rsid w:val="00933DEC"/>
    <w:rsid w:val="00934208"/>
    <w:rsid w:val="00934597"/>
    <w:rsid w:val="00934908"/>
    <w:rsid w:val="00934E46"/>
    <w:rsid w:val="0093521B"/>
    <w:rsid w:val="00935E59"/>
    <w:rsid w:val="00937EF0"/>
    <w:rsid w:val="0094044A"/>
    <w:rsid w:val="009404D9"/>
    <w:rsid w:val="009405AB"/>
    <w:rsid w:val="0094191A"/>
    <w:rsid w:val="00941F2F"/>
    <w:rsid w:val="009422B1"/>
    <w:rsid w:val="00943513"/>
    <w:rsid w:val="0094377C"/>
    <w:rsid w:val="00943F1D"/>
    <w:rsid w:val="0094469D"/>
    <w:rsid w:val="009447C3"/>
    <w:rsid w:val="00945456"/>
    <w:rsid w:val="00946761"/>
    <w:rsid w:val="009472B6"/>
    <w:rsid w:val="00947636"/>
    <w:rsid w:val="009477F4"/>
    <w:rsid w:val="00947DAE"/>
    <w:rsid w:val="0095007F"/>
    <w:rsid w:val="00950385"/>
    <w:rsid w:val="00950AC0"/>
    <w:rsid w:val="00951532"/>
    <w:rsid w:val="00951F10"/>
    <w:rsid w:val="00951F5B"/>
    <w:rsid w:val="009525B4"/>
    <w:rsid w:val="009541E9"/>
    <w:rsid w:val="0095475B"/>
    <w:rsid w:val="0095484F"/>
    <w:rsid w:val="00954E78"/>
    <w:rsid w:val="00955581"/>
    <w:rsid w:val="00955959"/>
    <w:rsid w:val="00955BE2"/>
    <w:rsid w:val="00955D5A"/>
    <w:rsid w:val="00955E0B"/>
    <w:rsid w:val="00955F99"/>
    <w:rsid w:val="00956509"/>
    <w:rsid w:val="00956764"/>
    <w:rsid w:val="00956B2A"/>
    <w:rsid w:val="00956F49"/>
    <w:rsid w:val="00957068"/>
    <w:rsid w:val="00957991"/>
    <w:rsid w:val="00957EC8"/>
    <w:rsid w:val="00960089"/>
    <w:rsid w:val="009611F4"/>
    <w:rsid w:val="009617D8"/>
    <w:rsid w:val="00962030"/>
    <w:rsid w:val="00962485"/>
    <w:rsid w:val="00962C26"/>
    <w:rsid w:val="00963775"/>
    <w:rsid w:val="00964A80"/>
    <w:rsid w:val="00964F30"/>
    <w:rsid w:val="00965A09"/>
    <w:rsid w:val="00966449"/>
    <w:rsid w:val="00966FC7"/>
    <w:rsid w:val="00967E62"/>
    <w:rsid w:val="00967E90"/>
    <w:rsid w:val="00970013"/>
    <w:rsid w:val="00970877"/>
    <w:rsid w:val="00970A31"/>
    <w:rsid w:val="00970B81"/>
    <w:rsid w:val="00971D06"/>
    <w:rsid w:val="009720EA"/>
    <w:rsid w:val="0097260A"/>
    <w:rsid w:val="009726AA"/>
    <w:rsid w:val="009733B7"/>
    <w:rsid w:val="00973A94"/>
    <w:rsid w:val="00976033"/>
    <w:rsid w:val="00976527"/>
    <w:rsid w:val="00976806"/>
    <w:rsid w:val="009777ED"/>
    <w:rsid w:val="00977F7E"/>
    <w:rsid w:val="009815BB"/>
    <w:rsid w:val="00981905"/>
    <w:rsid w:val="009819A4"/>
    <w:rsid w:val="009819E1"/>
    <w:rsid w:val="00981AD8"/>
    <w:rsid w:val="00981EE1"/>
    <w:rsid w:val="009821ED"/>
    <w:rsid w:val="00982296"/>
    <w:rsid w:val="00982E7E"/>
    <w:rsid w:val="0098386F"/>
    <w:rsid w:val="009860F8"/>
    <w:rsid w:val="00986AE6"/>
    <w:rsid w:val="00990757"/>
    <w:rsid w:val="00991313"/>
    <w:rsid w:val="0099144B"/>
    <w:rsid w:val="0099155D"/>
    <w:rsid w:val="00991876"/>
    <w:rsid w:val="009921DF"/>
    <w:rsid w:val="00992293"/>
    <w:rsid w:val="009922BF"/>
    <w:rsid w:val="0099272C"/>
    <w:rsid w:val="0099280A"/>
    <w:rsid w:val="009937AA"/>
    <w:rsid w:val="00993857"/>
    <w:rsid w:val="009942CA"/>
    <w:rsid w:val="00994CD3"/>
    <w:rsid w:val="00994ED8"/>
    <w:rsid w:val="00996857"/>
    <w:rsid w:val="009969B9"/>
    <w:rsid w:val="00996DCF"/>
    <w:rsid w:val="0099741A"/>
    <w:rsid w:val="009A014F"/>
    <w:rsid w:val="009A0463"/>
    <w:rsid w:val="009A04D3"/>
    <w:rsid w:val="009A1111"/>
    <w:rsid w:val="009A15FF"/>
    <w:rsid w:val="009A1D6F"/>
    <w:rsid w:val="009A20AC"/>
    <w:rsid w:val="009A3054"/>
    <w:rsid w:val="009A474E"/>
    <w:rsid w:val="009A4D97"/>
    <w:rsid w:val="009A5937"/>
    <w:rsid w:val="009A7975"/>
    <w:rsid w:val="009B0582"/>
    <w:rsid w:val="009B0757"/>
    <w:rsid w:val="009B0C6F"/>
    <w:rsid w:val="009B1025"/>
    <w:rsid w:val="009B21F8"/>
    <w:rsid w:val="009B260B"/>
    <w:rsid w:val="009B278A"/>
    <w:rsid w:val="009B27B9"/>
    <w:rsid w:val="009B2D7C"/>
    <w:rsid w:val="009B31F6"/>
    <w:rsid w:val="009B3A6E"/>
    <w:rsid w:val="009B402F"/>
    <w:rsid w:val="009B4956"/>
    <w:rsid w:val="009B4B46"/>
    <w:rsid w:val="009B5BCD"/>
    <w:rsid w:val="009B66F8"/>
    <w:rsid w:val="009B675A"/>
    <w:rsid w:val="009B6862"/>
    <w:rsid w:val="009B7040"/>
    <w:rsid w:val="009B7479"/>
    <w:rsid w:val="009C0376"/>
    <w:rsid w:val="009C0934"/>
    <w:rsid w:val="009C1F5A"/>
    <w:rsid w:val="009C27A2"/>
    <w:rsid w:val="009C2DC3"/>
    <w:rsid w:val="009C2E05"/>
    <w:rsid w:val="009C39A4"/>
    <w:rsid w:val="009C3FA1"/>
    <w:rsid w:val="009C4D76"/>
    <w:rsid w:val="009C6422"/>
    <w:rsid w:val="009C6F50"/>
    <w:rsid w:val="009C73DB"/>
    <w:rsid w:val="009C7C21"/>
    <w:rsid w:val="009D026F"/>
    <w:rsid w:val="009D0324"/>
    <w:rsid w:val="009D0AAA"/>
    <w:rsid w:val="009D18B2"/>
    <w:rsid w:val="009D2685"/>
    <w:rsid w:val="009D2BC1"/>
    <w:rsid w:val="009D3181"/>
    <w:rsid w:val="009D3200"/>
    <w:rsid w:val="009D3558"/>
    <w:rsid w:val="009D57B4"/>
    <w:rsid w:val="009D5978"/>
    <w:rsid w:val="009D5F21"/>
    <w:rsid w:val="009D62FD"/>
    <w:rsid w:val="009D6681"/>
    <w:rsid w:val="009D682B"/>
    <w:rsid w:val="009E0619"/>
    <w:rsid w:val="009E1A68"/>
    <w:rsid w:val="009E1B6F"/>
    <w:rsid w:val="009E29E3"/>
    <w:rsid w:val="009E37B2"/>
    <w:rsid w:val="009E4003"/>
    <w:rsid w:val="009E4974"/>
    <w:rsid w:val="009E5444"/>
    <w:rsid w:val="009E65A8"/>
    <w:rsid w:val="009E6F4C"/>
    <w:rsid w:val="009E74E1"/>
    <w:rsid w:val="009F0508"/>
    <w:rsid w:val="009F0CE5"/>
    <w:rsid w:val="009F15C5"/>
    <w:rsid w:val="009F1EA8"/>
    <w:rsid w:val="009F2039"/>
    <w:rsid w:val="009F2B09"/>
    <w:rsid w:val="009F2D33"/>
    <w:rsid w:val="009F2DA8"/>
    <w:rsid w:val="009F3955"/>
    <w:rsid w:val="009F4598"/>
    <w:rsid w:val="009F4E0F"/>
    <w:rsid w:val="009F5002"/>
    <w:rsid w:val="009F510D"/>
    <w:rsid w:val="009F52CE"/>
    <w:rsid w:val="009F537C"/>
    <w:rsid w:val="009F541A"/>
    <w:rsid w:val="009F5914"/>
    <w:rsid w:val="009F598F"/>
    <w:rsid w:val="009F5E83"/>
    <w:rsid w:val="009F6AA5"/>
    <w:rsid w:val="009F6C76"/>
    <w:rsid w:val="009F723E"/>
    <w:rsid w:val="009F7A72"/>
    <w:rsid w:val="009F7FBC"/>
    <w:rsid w:val="00A0082F"/>
    <w:rsid w:val="00A01252"/>
    <w:rsid w:val="00A014C4"/>
    <w:rsid w:val="00A0182D"/>
    <w:rsid w:val="00A01FDD"/>
    <w:rsid w:val="00A02B00"/>
    <w:rsid w:val="00A0302C"/>
    <w:rsid w:val="00A04003"/>
    <w:rsid w:val="00A06145"/>
    <w:rsid w:val="00A061D6"/>
    <w:rsid w:val="00A061DD"/>
    <w:rsid w:val="00A06350"/>
    <w:rsid w:val="00A06363"/>
    <w:rsid w:val="00A064D5"/>
    <w:rsid w:val="00A065CB"/>
    <w:rsid w:val="00A0693B"/>
    <w:rsid w:val="00A069DD"/>
    <w:rsid w:val="00A06A80"/>
    <w:rsid w:val="00A06F61"/>
    <w:rsid w:val="00A07033"/>
    <w:rsid w:val="00A10DC3"/>
    <w:rsid w:val="00A11183"/>
    <w:rsid w:val="00A11377"/>
    <w:rsid w:val="00A11438"/>
    <w:rsid w:val="00A11508"/>
    <w:rsid w:val="00A118DF"/>
    <w:rsid w:val="00A119DC"/>
    <w:rsid w:val="00A11DCB"/>
    <w:rsid w:val="00A12125"/>
    <w:rsid w:val="00A12955"/>
    <w:rsid w:val="00A13097"/>
    <w:rsid w:val="00A13485"/>
    <w:rsid w:val="00A13ADB"/>
    <w:rsid w:val="00A13D92"/>
    <w:rsid w:val="00A14188"/>
    <w:rsid w:val="00A14B35"/>
    <w:rsid w:val="00A150EF"/>
    <w:rsid w:val="00A1517D"/>
    <w:rsid w:val="00A162E2"/>
    <w:rsid w:val="00A16BF4"/>
    <w:rsid w:val="00A17001"/>
    <w:rsid w:val="00A179AE"/>
    <w:rsid w:val="00A17ED2"/>
    <w:rsid w:val="00A20332"/>
    <w:rsid w:val="00A20346"/>
    <w:rsid w:val="00A20CEB"/>
    <w:rsid w:val="00A21845"/>
    <w:rsid w:val="00A22B8F"/>
    <w:rsid w:val="00A22C50"/>
    <w:rsid w:val="00A22D5A"/>
    <w:rsid w:val="00A22E69"/>
    <w:rsid w:val="00A23812"/>
    <w:rsid w:val="00A24EB0"/>
    <w:rsid w:val="00A25AA7"/>
    <w:rsid w:val="00A26C5F"/>
    <w:rsid w:val="00A26F1C"/>
    <w:rsid w:val="00A27383"/>
    <w:rsid w:val="00A27798"/>
    <w:rsid w:val="00A27B8F"/>
    <w:rsid w:val="00A27F5F"/>
    <w:rsid w:val="00A31758"/>
    <w:rsid w:val="00A31FA6"/>
    <w:rsid w:val="00A3275E"/>
    <w:rsid w:val="00A32A66"/>
    <w:rsid w:val="00A33960"/>
    <w:rsid w:val="00A33C04"/>
    <w:rsid w:val="00A35312"/>
    <w:rsid w:val="00A356A5"/>
    <w:rsid w:val="00A36136"/>
    <w:rsid w:val="00A3639E"/>
    <w:rsid w:val="00A3716C"/>
    <w:rsid w:val="00A371E6"/>
    <w:rsid w:val="00A401F8"/>
    <w:rsid w:val="00A402BE"/>
    <w:rsid w:val="00A404C6"/>
    <w:rsid w:val="00A40C32"/>
    <w:rsid w:val="00A41583"/>
    <w:rsid w:val="00A41594"/>
    <w:rsid w:val="00A4170A"/>
    <w:rsid w:val="00A4183E"/>
    <w:rsid w:val="00A41A68"/>
    <w:rsid w:val="00A42023"/>
    <w:rsid w:val="00A426E0"/>
    <w:rsid w:val="00A43076"/>
    <w:rsid w:val="00A43B57"/>
    <w:rsid w:val="00A43FDC"/>
    <w:rsid w:val="00A44259"/>
    <w:rsid w:val="00A442A0"/>
    <w:rsid w:val="00A44B11"/>
    <w:rsid w:val="00A44CD6"/>
    <w:rsid w:val="00A44EFC"/>
    <w:rsid w:val="00A458EB"/>
    <w:rsid w:val="00A460CB"/>
    <w:rsid w:val="00A47319"/>
    <w:rsid w:val="00A4743A"/>
    <w:rsid w:val="00A475BE"/>
    <w:rsid w:val="00A478AC"/>
    <w:rsid w:val="00A47C43"/>
    <w:rsid w:val="00A50092"/>
    <w:rsid w:val="00A506EA"/>
    <w:rsid w:val="00A50ADC"/>
    <w:rsid w:val="00A514F8"/>
    <w:rsid w:val="00A518FA"/>
    <w:rsid w:val="00A522B8"/>
    <w:rsid w:val="00A52BE4"/>
    <w:rsid w:val="00A530A8"/>
    <w:rsid w:val="00A53168"/>
    <w:rsid w:val="00A533FA"/>
    <w:rsid w:val="00A53434"/>
    <w:rsid w:val="00A53B6F"/>
    <w:rsid w:val="00A53C36"/>
    <w:rsid w:val="00A54FD3"/>
    <w:rsid w:val="00A5506D"/>
    <w:rsid w:val="00A552A5"/>
    <w:rsid w:val="00A55519"/>
    <w:rsid w:val="00A55D33"/>
    <w:rsid w:val="00A5608F"/>
    <w:rsid w:val="00A56317"/>
    <w:rsid w:val="00A56EE5"/>
    <w:rsid w:val="00A56FED"/>
    <w:rsid w:val="00A5749D"/>
    <w:rsid w:val="00A57653"/>
    <w:rsid w:val="00A57EB2"/>
    <w:rsid w:val="00A601D5"/>
    <w:rsid w:val="00A61EFC"/>
    <w:rsid w:val="00A623F2"/>
    <w:rsid w:val="00A62A97"/>
    <w:rsid w:val="00A62C2D"/>
    <w:rsid w:val="00A637A3"/>
    <w:rsid w:val="00A6428A"/>
    <w:rsid w:val="00A6468F"/>
    <w:rsid w:val="00A64952"/>
    <w:rsid w:val="00A64E82"/>
    <w:rsid w:val="00A65251"/>
    <w:rsid w:val="00A6562B"/>
    <w:rsid w:val="00A659D6"/>
    <w:rsid w:val="00A66E0F"/>
    <w:rsid w:val="00A67117"/>
    <w:rsid w:val="00A67BD9"/>
    <w:rsid w:val="00A67D7F"/>
    <w:rsid w:val="00A70EB1"/>
    <w:rsid w:val="00A710B2"/>
    <w:rsid w:val="00A711F1"/>
    <w:rsid w:val="00A726B0"/>
    <w:rsid w:val="00A7291C"/>
    <w:rsid w:val="00A7305E"/>
    <w:rsid w:val="00A74716"/>
    <w:rsid w:val="00A74A62"/>
    <w:rsid w:val="00A756DA"/>
    <w:rsid w:val="00A75C20"/>
    <w:rsid w:val="00A76A97"/>
    <w:rsid w:val="00A76BAF"/>
    <w:rsid w:val="00A77B17"/>
    <w:rsid w:val="00A77E8F"/>
    <w:rsid w:val="00A8004E"/>
    <w:rsid w:val="00A80147"/>
    <w:rsid w:val="00A8047B"/>
    <w:rsid w:val="00A80907"/>
    <w:rsid w:val="00A8115D"/>
    <w:rsid w:val="00A811AE"/>
    <w:rsid w:val="00A81822"/>
    <w:rsid w:val="00A8193E"/>
    <w:rsid w:val="00A8208B"/>
    <w:rsid w:val="00A82A4F"/>
    <w:rsid w:val="00A82AB4"/>
    <w:rsid w:val="00A82C29"/>
    <w:rsid w:val="00A82D7A"/>
    <w:rsid w:val="00A83B27"/>
    <w:rsid w:val="00A83E36"/>
    <w:rsid w:val="00A84A79"/>
    <w:rsid w:val="00A84FF2"/>
    <w:rsid w:val="00A85D08"/>
    <w:rsid w:val="00A86468"/>
    <w:rsid w:val="00A8689C"/>
    <w:rsid w:val="00A87FF3"/>
    <w:rsid w:val="00A9023E"/>
    <w:rsid w:val="00A90372"/>
    <w:rsid w:val="00A9061B"/>
    <w:rsid w:val="00A90CCA"/>
    <w:rsid w:val="00A910B0"/>
    <w:rsid w:val="00A91653"/>
    <w:rsid w:val="00A91949"/>
    <w:rsid w:val="00A9262A"/>
    <w:rsid w:val="00A92668"/>
    <w:rsid w:val="00A95219"/>
    <w:rsid w:val="00A955B4"/>
    <w:rsid w:val="00A958FC"/>
    <w:rsid w:val="00A95B9E"/>
    <w:rsid w:val="00A95C25"/>
    <w:rsid w:val="00A95E9E"/>
    <w:rsid w:val="00A96BAE"/>
    <w:rsid w:val="00A97241"/>
    <w:rsid w:val="00A972FB"/>
    <w:rsid w:val="00A9762F"/>
    <w:rsid w:val="00A97860"/>
    <w:rsid w:val="00A97AAB"/>
    <w:rsid w:val="00A97F21"/>
    <w:rsid w:val="00AA1508"/>
    <w:rsid w:val="00AA151E"/>
    <w:rsid w:val="00AA1C4D"/>
    <w:rsid w:val="00AA2022"/>
    <w:rsid w:val="00AA2CBC"/>
    <w:rsid w:val="00AA3E37"/>
    <w:rsid w:val="00AA434A"/>
    <w:rsid w:val="00AA4F98"/>
    <w:rsid w:val="00AA4FFC"/>
    <w:rsid w:val="00AA5765"/>
    <w:rsid w:val="00AA6651"/>
    <w:rsid w:val="00AA7948"/>
    <w:rsid w:val="00AA79E0"/>
    <w:rsid w:val="00AA7CDB"/>
    <w:rsid w:val="00AA7D34"/>
    <w:rsid w:val="00AA7F69"/>
    <w:rsid w:val="00AB058D"/>
    <w:rsid w:val="00AB0774"/>
    <w:rsid w:val="00AB12DB"/>
    <w:rsid w:val="00AB26E7"/>
    <w:rsid w:val="00AB2821"/>
    <w:rsid w:val="00AB321A"/>
    <w:rsid w:val="00AB3FE9"/>
    <w:rsid w:val="00AB5819"/>
    <w:rsid w:val="00AB5AF1"/>
    <w:rsid w:val="00AB5FCD"/>
    <w:rsid w:val="00AB7C3E"/>
    <w:rsid w:val="00AC1DC7"/>
    <w:rsid w:val="00AC1DD7"/>
    <w:rsid w:val="00AC218F"/>
    <w:rsid w:val="00AC27D9"/>
    <w:rsid w:val="00AC284C"/>
    <w:rsid w:val="00AC291C"/>
    <w:rsid w:val="00AC2971"/>
    <w:rsid w:val="00AC2A72"/>
    <w:rsid w:val="00AC2DD2"/>
    <w:rsid w:val="00AC4029"/>
    <w:rsid w:val="00AC41FB"/>
    <w:rsid w:val="00AC4253"/>
    <w:rsid w:val="00AC56E0"/>
    <w:rsid w:val="00AC57FD"/>
    <w:rsid w:val="00AC5F6F"/>
    <w:rsid w:val="00AC6653"/>
    <w:rsid w:val="00AC7602"/>
    <w:rsid w:val="00AC7694"/>
    <w:rsid w:val="00AC7892"/>
    <w:rsid w:val="00AC7A8A"/>
    <w:rsid w:val="00AC7A8F"/>
    <w:rsid w:val="00AC7AE5"/>
    <w:rsid w:val="00AC7E83"/>
    <w:rsid w:val="00AD005C"/>
    <w:rsid w:val="00AD1918"/>
    <w:rsid w:val="00AD1B83"/>
    <w:rsid w:val="00AD1FA1"/>
    <w:rsid w:val="00AD228F"/>
    <w:rsid w:val="00AD2B63"/>
    <w:rsid w:val="00AD2E19"/>
    <w:rsid w:val="00AD39A6"/>
    <w:rsid w:val="00AD3A0A"/>
    <w:rsid w:val="00AD3A20"/>
    <w:rsid w:val="00AD41AE"/>
    <w:rsid w:val="00AD4AB6"/>
    <w:rsid w:val="00AD5156"/>
    <w:rsid w:val="00AD57B5"/>
    <w:rsid w:val="00AD5A58"/>
    <w:rsid w:val="00AD603B"/>
    <w:rsid w:val="00AD60FD"/>
    <w:rsid w:val="00AD6598"/>
    <w:rsid w:val="00AD6BA6"/>
    <w:rsid w:val="00AD6D06"/>
    <w:rsid w:val="00AD7B90"/>
    <w:rsid w:val="00AE113B"/>
    <w:rsid w:val="00AE1D20"/>
    <w:rsid w:val="00AE1DF6"/>
    <w:rsid w:val="00AE1EBA"/>
    <w:rsid w:val="00AE2838"/>
    <w:rsid w:val="00AE28C5"/>
    <w:rsid w:val="00AE37D2"/>
    <w:rsid w:val="00AE4459"/>
    <w:rsid w:val="00AE4CC3"/>
    <w:rsid w:val="00AE6892"/>
    <w:rsid w:val="00AE7245"/>
    <w:rsid w:val="00AE7A7C"/>
    <w:rsid w:val="00AF0F68"/>
    <w:rsid w:val="00AF16BC"/>
    <w:rsid w:val="00AF1C4E"/>
    <w:rsid w:val="00AF1FBE"/>
    <w:rsid w:val="00AF27BE"/>
    <w:rsid w:val="00AF2EBB"/>
    <w:rsid w:val="00AF41A5"/>
    <w:rsid w:val="00AF496A"/>
    <w:rsid w:val="00AF4CA7"/>
    <w:rsid w:val="00AF4F25"/>
    <w:rsid w:val="00AF5DFD"/>
    <w:rsid w:val="00AF60F0"/>
    <w:rsid w:val="00AF6FE8"/>
    <w:rsid w:val="00AF730B"/>
    <w:rsid w:val="00AF7D5A"/>
    <w:rsid w:val="00B011BA"/>
    <w:rsid w:val="00B018A7"/>
    <w:rsid w:val="00B0195D"/>
    <w:rsid w:val="00B01C67"/>
    <w:rsid w:val="00B01C7C"/>
    <w:rsid w:val="00B024DC"/>
    <w:rsid w:val="00B03553"/>
    <w:rsid w:val="00B04D6F"/>
    <w:rsid w:val="00B04F36"/>
    <w:rsid w:val="00B05534"/>
    <w:rsid w:val="00B0557D"/>
    <w:rsid w:val="00B05760"/>
    <w:rsid w:val="00B0584C"/>
    <w:rsid w:val="00B05BD9"/>
    <w:rsid w:val="00B063DA"/>
    <w:rsid w:val="00B06474"/>
    <w:rsid w:val="00B06648"/>
    <w:rsid w:val="00B06F94"/>
    <w:rsid w:val="00B072E4"/>
    <w:rsid w:val="00B07775"/>
    <w:rsid w:val="00B07B03"/>
    <w:rsid w:val="00B07EF3"/>
    <w:rsid w:val="00B106CC"/>
    <w:rsid w:val="00B1118A"/>
    <w:rsid w:val="00B11484"/>
    <w:rsid w:val="00B11D1F"/>
    <w:rsid w:val="00B12359"/>
    <w:rsid w:val="00B12887"/>
    <w:rsid w:val="00B12A13"/>
    <w:rsid w:val="00B131CC"/>
    <w:rsid w:val="00B1499B"/>
    <w:rsid w:val="00B14F16"/>
    <w:rsid w:val="00B1528A"/>
    <w:rsid w:val="00B15EF6"/>
    <w:rsid w:val="00B15FAF"/>
    <w:rsid w:val="00B160A4"/>
    <w:rsid w:val="00B164B8"/>
    <w:rsid w:val="00B16CC5"/>
    <w:rsid w:val="00B2090C"/>
    <w:rsid w:val="00B2117E"/>
    <w:rsid w:val="00B2128A"/>
    <w:rsid w:val="00B21D3F"/>
    <w:rsid w:val="00B21D54"/>
    <w:rsid w:val="00B22AAB"/>
    <w:rsid w:val="00B2302A"/>
    <w:rsid w:val="00B234A6"/>
    <w:rsid w:val="00B235F1"/>
    <w:rsid w:val="00B23EB6"/>
    <w:rsid w:val="00B23F5F"/>
    <w:rsid w:val="00B23F6A"/>
    <w:rsid w:val="00B24315"/>
    <w:rsid w:val="00B2468C"/>
    <w:rsid w:val="00B24A88"/>
    <w:rsid w:val="00B24C76"/>
    <w:rsid w:val="00B25E34"/>
    <w:rsid w:val="00B266F9"/>
    <w:rsid w:val="00B26DC3"/>
    <w:rsid w:val="00B276C1"/>
    <w:rsid w:val="00B301B4"/>
    <w:rsid w:val="00B313C8"/>
    <w:rsid w:val="00B314C2"/>
    <w:rsid w:val="00B317FE"/>
    <w:rsid w:val="00B318C7"/>
    <w:rsid w:val="00B3281F"/>
    <w:rsid w:val="00B336EA"/>
    <w:rsid w:val="00B33C78"/>
    <w:rsid w:val="00B340EE"/>
    <w:rsid w:val="00B342D9"/>
    <w:rsid w:val="00B353A5"/>
    <w:rsid w:val="00B35ACB"/>
    <w:rsid w:val="00B36E9E"/>
    <w:rsid w:val="00B3780F"/>
    <w:rsid w:val="00B37C18"/>
    <w:rsid w:val="00B37D5C"/>
    <w:rsid w:val="00B40706"/>
    <w:rsid w:val="00B41848"/>
    <w:rsid w:val="00B426A6"/>
    <w:rsid w:val="00B4282D"/>
    <w:rsid w:val="00B43451"/>
    <w:rsid w:val="00B43EDA"/>
    <w:rsid w:val="00B43EF6"/>
    <w:rsid w:val="00B44525"/>
    <w:rsid w:val="00B44733"/>
    <w:rsid w:val="00B448A6"/>
    <w:rsid w:val="00B44A4A"/>
    <w:rsid w:val="00B44C44"/>
    <w:rsid w:val="00B45215"/>
    <w:rsid w:val="00B45D20"/>
    <w:rsid w:val="00B46EF0"/>
    <w:rsid w:val="00B47A0E"/>
    <w:rsid w:val="00B47C63"/>
    <w:rsid w:val="00B500EB"/>
    <w:rsid w:val="00B50F77"/>
    <w:rsid w:val="00B512F1"/>
    <w:rsid w:val="00B514DC"/>
    <w:rsid w:val="00B51560"/>
    <w:rsid w:val="00B516F8"/>
    <w:rsid w:val="00B51B84"/>
    <w:rsid w:val="00B52B87"/>
    <w:rsid w:val="00B52F73"/>
    <w:rsid w:val="00B53BB0"/>
    <w:rsid w:val="00B54702"/>
    <w:rsid w:val="00B54732"/>
    <w:rsid w:val="00B5482A"/>
    <w:rsid w:val="00B54AD9"/>
    <w:rsid w:val="00B555EB"/>
    <w:rsid w:val="00B55C96"/>
    <w:rsid w:val="00B56277"/>
    <w:rsid w:val="00B57FBC"/>
    <w:rsid w:val="00B6042F"/>
    <w:rsid w:val="00B60A02"/>
    <w:rsid w:val="00B6169C"/>
    <w:rsid w:val="00B6169E"/>
    <w:rsid w:val="00B61DC1"/>
    <w:rsid w:val="00B623BD"/>
    <w:rsid w:val="00B632AE"/>
    <w:rsid w:val="00B63396"/>
    <w:rsid w:val="00B64007"/>
    <w:rsid w:val="00B644B8"/>
    <w:rsid w:val="00B6491F"/>
    <w:rsid w:val="00B64F51"/>
    <w:rsid w:val="00B65CCA"/>
    <w:rsid w:val="00B673A5"/>
    <w:rsid w:val="00B673D9"/>
    <w:rsid w:val="00B67E8E"/>
    <w:rsid w:val="00B67E97"/>
    <w:rsid w:val="00B71DC0"/>
    <w:rsid w:val="00B72DE3"/>
    <w:rsid w:val="00B72F00"/>
    <w:rsid w:val="00B748DE"/>
    <w:rsid w:val="00B7573B"/>
    <w:rsid w:val="00B76972"/>
    <w:rsid w:val="00B76FE6"/>
    <w:rsid w:val="00B77097"/>
    <w:rsid w:val="00B774FC"/>
    <w:rsid w:val="00B77577"/>
    <w:rsid w:val="00B77BEA"/>
    <w:rsid w:val="00B81149"/>
    <w:rsid w:val="00B812C8"/>
    <w:rsid w:val="00B81472"/>
    <w:rsid w:val="00B81584"/>
    <w:rsid w:val="00B8230C"/>
    <w:rsid w:val="00B82F99"/>
    <w:rsid w:val="00B849B4"/>
    <w:rsid w:val="00B84F01"/>
    <w:rsid w:val="00B85A87"/>
    <w:rsid w:val="00B87437"/>
    <w:rsid w:val="00B87EA4"/>
    <w:rsid w:val="00B90040"/>
    <w:rsid w:val="00B91539"/>
    <w:rsid w:val="00B92206"/>
    <w:rsid w:val="00B9249C"/>
    <w:rsid w:val="00B935C2"/>
    <w:rsid w:val="00B94B6C"/>
    <w:rsid w:val="00B951A3"/>
    <w:rsid w:val="00B9537B"/>
    <w:rsid w:val="00B95D7B"/>
    <w:rsid w:val="00B972BA"/>
    <w:rsid w:val="00B974AC"/>
    <w:rsid w:val="00B977EC"/>
    <w:rsid w:val="00BA0303"/>
    <w:rsid w:val="00BA0380"/>
    <w:rsid w:val="00BA0FC3"/>
    <w:rsid w:val="00BA17B4"/>
    <w:rsid w:val="00BA19A3"/>
    <w:rsid w:val="00BA19AC"/>
    <w:rsid w:val="00BA2F5A"/>
    <w:rsid w:val="00BA3376"/>
    <w:rsid w:val="00BA3733"/>
    <w:rsid w:val="00BA41DE"/>
    <w:rsid w:val="00BA48A8"/>
    <w:rsid w:val="00BA4900"/>
    <w:rsid w:val="00BA4BE4"/>
    <w:rsid w:val="00BA5DB8"/>
    <w:rsid w:val="00BA6121"/>
    <w:rsid w:val="00BA67A1"/>
    <w:rsid w:val="00BA6965"/>
    <w:rsid w:val="00BA6E22"/>
    <w:rsid w:val="00BA7588"/>
    <w:rsid w:val="00BA7EF4"/>
    <w:rsid w:val="00BB0003"/>
    <w:rsid w:val="00BB037C"/>
    <w:rsid w:val="00BB2573"/>
    <w:rsid w:val="00BB2A57"/>
    <w:rsid w:val="00BB2E51"/>
    <w:rsid w:val="00BB3828"/>
    <w:rsid w:val="00BB4E62"/>
    <w:rsid w:val="00BB4EB2"/>
    <w:rsid w:val="00BB58CC"/>
    <w:rsid w:val="00BB67F4"/>
    <w:rsid w:val="00BB6BC3"/>
    <w:rsid w:val="00BB7444"/>
    <w:rsid w:val="00BB7BFB"/>
    <w:rsid w:val="00BC0A48"/>
    <w:rsid w:val="00BC0EF6"/>
    <w:rsid w:val="00BC14AC"/>
    <w:rsid w:val="00BC1757"/>
    <w:rsid w:val="00BC1C23"/>
    <w:rsid w:val="00BC24A1"/>
    <w:rsid w:val="00BC267C"/>
    <w:rsid w:val="00BC2726"/>
    <w:rsid w:val="00BC2C47"/>
    <w:rsid w:val="00BC3BD3"/>
    <w:rsid w:val="00BC431D"/>
    <w:rsid w:val="00BC4BC4"/>
    <w:rsid w:val="00BC4E43"/>
    <w:rsid w:val="00BC515A"/>
    <w:rsid w:val="00BC5847"/>
    <w:rsid w:val="00BC609C"/>
    <w:rsid w:val="00BC6133"/>
    <w:rsid w:val="00BC66A6"/>
    <w:rsid w:val="00BC66D9"/>
    <w:rsid w:val="00BC6A59"/>
    <w:rsid w:val="00BC76AE"/>
    <w:rsid w:val="00BC7D6A"/>
    <w:rsid w:val="00BD00D0"/>
    <w:rsid w:val="00BD0648"/>
    <w:rsid w:val="00BD0671"/>
    <w:rsid w:val="00BD0793"/>
    <w:rsid w:val="00BD08AC"/>
    <w:rsid w:val="00BD0EAB"/>
    <w:rsid w:val="00BD3D84"/>
    <w:rsid w:val="00BD4315"/>
    <w:rsid w:val="00BD434C"/>
    <w:rsid w:val="00BD45BB"/>
    <w:rsid w:val="00BD5141"/>
    <w:rsid w:val="00BD55EC"/>
    <w:rsid w:val="00BD580F"/>
    <w:rsid w:val="00BD6E59"/>
    <w:rsid w:val="00BD7228"/>
    <w:rsid w:val="00BD7A55"/>
    <w:rsid w:val="00BE0CE3"/>
    <w:rsid w:val="00BE139F"/>
    <w:rsid w:val="00BE2D26"/>
    <w:rsid w:val="00BE30A8"/>
    <w:rsid w:val="00BE372B"/>
    <w:rsid w:val="00BE382C"/>
    <w:rsid w:val="00BE3858"/>
    <w:rsid w:val="00BE3BD8"/>
    <w:rsid w:val="00BE49D6"/>
    <w:rsid w:val="00BE4AA8"/>
    <w:rsid w:val="00BE4F35"/>
    <w:rsid w:val="00BE52A1"/>
    <w:rsid w:val="00BE555E"/>
    <w:rsid w:val="00BE55E8"/>
    <w:rsid w:val="00BE5F42"/>
    <w:rsid w:val="00BE6260"/>
    <w:rsid w:val="00BE6280"/>
    <w:rsid w:val="00BE645F"/>
    <w:rsid w:val="00BE7654"/>
    <w:rsid w:val="00BF07EE"/>
    <w:rsid w:val="00BF0A21"/>
    <w:rsid w:val="00BF105B"/>
    <w:rsid w:val="00BF2B11"/>
    <w:rsid w:val="00BF2DE8"/>
    <w:rsid w:val="00BF3A31"/>
    <w:rsid w:val="00BF45DE"/>
    <w:rsid w:val="00BF58B3"/>
    <w:rsid w:val="00BF616C"/>
    <w:rsid w:val="00BF623F"/>
    <w:rsid w:val="00BF6633"/>
    <w:rsid w:val="00BF6F61"/>
    <w:rsid w:val="00BF7816"/>
    <w:rsid w:val="00C00DB7"/>
    <w:rsid w:val="00C00FE3"/>
    <w:rsid w:val="00C010DD"/>
    <w:rsid w:val="00C014B4"/>
    <w:rsid w:val="00C01ACC"/>
    <w:rsid w:val="00C01BA1"/>
    <w:rsid w:val="00C01C8C"/>
    <w:rsid w:val="00C01CAD"/>
    <w:rsid w:val="00C01EE9"/>
    <w:rsid w:val="00C01FDB"/>
    <w:rsid w:val="00C03147"/>
    <w:rsid w:val="00C0321F"/>
    <w:rsid w:val="00C03E6B"/>
    <w:rsid w:val="00C0417D"/>
    <w:rsid w:val="00C0461B"/>
    <w:rsid w:val="00C04813"/>
    <w:rsid w:val="00C062A9"/>
    <w:rsid w:val="00C06550"/>
    <w:rsid w:val="00C0753F"/>
    <w:rsid w:val="00C10531"/>
    <w:rsid w:val="00C10841"/>
    <w:rsid w:val="00C108E2"/>
    <w:rsid w:val="00C10B31"/>
    <w:rsid w:val="00C10FCE"/>
    <w:rsid w:val="00C11369"/>
    <w:rsid w:val="00C11852"/>
    <w:rsid w:val="00C11A03"/>
    <w:rsid w:val="00C12268"/>
    <w:rsid w:val="00C126D7"/>
    <w:rsid w:val="00C129D4"/>
    <w:rsid w:val="00C1385D"/>
    <w:rsid w:val="00C141AC"/>
    <w:rsid w:val="00C1443F"/>
    <w:rsid w:val="00C14DF4"/>
    <w:rsid w:val="00C1670A"/>
    <w:rsid w:val="00C168BD"/>
    <w:rsid w:val="00C17228"/>
    <w:rsid w:val="00C17298"/>
    <w:rsid w:val="00C17B74"/>
    <w:rsid w:val="00C17D6A"/>
    <w:rsid w:val="00C17E89"/>
    <w:rsid w:val="00C2088C"/>
    <w:rsid w:val="00C20945"/>
    <w:rsid w:val="00C20F65"/>
    <w:rsid w:val="00C21724"/>
    <w:rsid w:val="00C21B96"/>
    <w:rsid w:val="00C21FF8"/>
    <w:rsid w:val="00C2217F"/>
    <w:rsid w:val="00C2273C"/>
    <w:rsid w:val="00C22FFD"/>
    <w:rsid w:val="00C23F1A"/>
    <w:rsid w:val="00C2422D"/>
    <w:rsid w:val="00C24EC9"/>
    <w:rsid w:val="00C24FE1"/>
    <w:rsid w:val="00C253F9"/>
    <w:rsid w:val="00C25BCB"/>
    <w:rsid w:val="00C26F30"/>
    <w:rsid w:val="00C3012E"/>
    <w:rsid w:val="00C31597"/>
    <w:rsid w:val="00C3168C"/>
    <w:rsid w:val="00C31A45"/>
    <w:rsid w:val="00C33098"/>
    <w:rsid w:val="00C33552"/>
    <w:rsid w:val="00C345DD"/>
    <w:rsid w:val="00C34CC6"/>
    <w:rsid w:val="00C35054"/>
    <w:rsid w:val="00C36097"/>
    <w:rsid w:val="00C3696B"/>
    <w:rsid w:val="00C36E53"/>
    <w:rsid w:val="00C3753B"/>
    <w:rsid w:val="00C37D3E"/>
    <w:rsid w:val="00C37EDA"/>
    <w:rsid w:val="00C4106C"/>
    <w:rsid w:val="00C4145D"/>
    <w:rsid w:val="00C41891"/>
    <w:rsid w:val="00C421DD"/>
    <w:rsid w:val="00C4226A"/>
    <w:rsid w:val="00C42994"/>
    <w:rsid w:val="00C42DA1"/>
    <w:rsid w:val="00C42FA8"/>
    <w:rsid w:val="00C4374E"/>
    <w:rsid w:val="00C439AE"/>
    <w:rsid w:val="00C443CB"/>
    <w:rsid w:val="00C45896"/>
    <w:rsid w:val="00C45E2D"/>
    <w:rsid w:val="00C45EE9"/>
    <w:rsid w:val="00C46922"/>
    <w:rsid w:val="00C47421"/>
    <w:rsid w:val="00C500A4"/>
    <w:rsid w:val="00C5040B"/>
    <w:rsid w:val="00C50A30"/>
    <w:rsid w:val="00C5102E"/>
    <w:rsid w:val="00C512B3"/>
    <w:rsid w:val="00C5166B"/>
    <w:rsid w:val="00C51A0B"/>
    <w:rsid w:val="00C539E2"/>
    <w:rsid w:val="00C53A14"/>
    <w:rsid w:val="00C53B05"/>
    <w:rsid w:val="00C53F37"/>
    <w:rsid w:val="00C543F1"/>
    <w:rsid w:val="00C545F2"/>
    <w:rsid w:val="00C55AA8"/>
    <w:rsid w:val="00C564B6"/>
    <w:rsid w:val="00C60C7C"/>
    <w:rsid w:val="00C61648"/>
    <w:rsid w:val="00C6190C"/>
    <w:rsid w:val="00C61C7C"/>
    <w:rsid w:val="00C62E81"/>
    <w:rsid w:val="00C62F82"/>
    <w:rsid w:val="00C63ECB"/>
    <w:rsid w:val="00C64107"/>
    <w:rsid w:val="00C659D9"/>
    <w:rsid w:val="00C65D91"/>
    <w:rsid w:val="00C65EB9"/>
    <w:rsid w:val="00C65EEF"/>
    <w:rsid w:val="00C660A7"/>
    <w:rsid w:val="00C66270"/>
    <w:rsid w:val="00C66BEB"/>
    <w:rsid w:val="00C67AC8"/>
    <w:rsid w:val="00C67F24"/>
    <w:rsid w:val="00C7070B"/>
    <w:rsid w:val="00C714BF"/>
    <w:rsid w:val="00C72C0B"/>
    <w:rsid w:val="00C72C4D"/>
    <w:rsid w:val="00C72EAF"/>
    <w:rsid w:val="00C730F2"/>
    <w:rsid w:val="00C7321A"/>
    <w:rsid w:val="00C734B0"/>
    <w:rsid w:val="00C73944"/>
    <w:rsid w:val="00C742B2"/>
    <w:rsid w:val="00C749FA"/>
    <w:rsid w:val="00C74EBD"/>
    <w:rsid w:val="00C75400"/>
    <w:rsid w:val="00C754E1"/>
    <w:rsid w:val="00C76E0A"/>
    <w:rsid w:val="00C778AC"/>
    <w:rsid w:val="00C77953"/>
    <w:rsid w:val="00C77977"/>
    <w:rsid w:val="00C77E3B"/>
    <w:rsid w:val="00C8094E"/>
    <w:rsid w:val="00C80970"/>
    <w:rsid w:val="00C80CAA"/>
    <w:rsid w:val="00C80D16"/>
    <w:rsid w:val="00C8134D"/>
    <w:rsid w:val="00C83270"/>
    <w:rsid w:val="00C83642"/>
    <w:rsid w:val="00C83CE2"/>
    <w:rsid w:val="00C84537"/>
    <w:rsid w:val="00C8527B"/>
    <w:rsid w:val="00C852BF"/>
    <w:rsid w:val="00C85DAA"/>
    <w:rsid w:val="00C861DC"/>
    <w:rsid w:val="00C8684C"/>
    <w:rsid w:val="00C86B3D"/>
    <w:rsid w:val="00C878FE"/>
    <w:rsid w:val="00C87B2E"/>
    <w:rsid w:val="00C90271"/>
    <w:rsid w:val="00C90437"/>
    <w:rsid w:val="00C91116"/>
    <w:rsid w:val="00C92EA6"/>
    <w:rsid w:val="00C93BCB"/>
    <w:rsid w:val="00C94227"/>
    <w:rsid w:val="00C94454"/>
    <w:rsid w:val="00C95441"/>
    <w:rsid w:val="00C965DB"/>
    <w:rsid w:val="00C9718D"/>
    <w:rsid w:val="00C976FA"/>
    <w:rsid w:val="00C97B8A"/>
    <w:rsid w:val="00C97F1F"/>
    <w:rsid w:val="00C97F30"/>
    <w:rsid w:val="00CA06A2"/>
    <w:rsid w:val="00CA0791"/>
    <w:rsid w:val="00CA0F40"/>
    <w:rsid w:val="00CA22ED"/>
    <w:rsid w:val="00CA2C3C"/>
    <w:rsid w:val="00CA4E9A"/>
    <w:rsid w:val="00CA57A0"/>
    <w:rsid w:val="00CA5A5B"/>
    <w:rsid w:val="00CA6A5C"/>
    <w:rsid w:val="00CA6B02"/>
    <w:rsid w:val="00CA7748"/>
    <w:rsid w:val="00CB087A"/>
    <w:rsid w:val="00CB095D"/>
    <w:rsid w:val="00CB098A"/>
    <w:rsid w:val="00CB0AA9"/>
    <w:rsid w:val="00CB16FD"/>
    <w:rsid w:val="00CB2228"/>
    <w:rsid w:val="00CB2425"/>
    <w:rsid w:val="00CB26F5"/>
    <w:rsid w:val="00CB2F27"/>
    <w:rsid w:val="00CB51CC"/>
    <w:rsid w:val="00CB5260"/>
    <w:rsid w:val="00CB5B01"/>
    <w:rsid w:val="00CB63D6"/>
    <w:rsid w:val="00CB6AD0"/>
    <w:rsid w:val="00CB767B"/>
    <w:rsid w:val="00CC07DC"/>
    <w:rsid w:val="00CC17D7"/>
    <w:rsid w:val="00CC2030"/>
    <w:rsid w:val="00CC20F3"/>
    <w:rsid w:val="00CC2599"/>
    <w:rsid w:val="00CC34FD"/>
    <w:rsid w:val="00CC3643"/>
    <w:rsid w:val="00CC3E77"/>
    <w:rsid w:val="00CC4121"/>
    <w:rsid w:val="00CC46A5"/>
    <w:rsid w:val="00CC56B7"/>
    <w:rsid w:val="00CC5808"/>
    <w:rsid w:val="00CC6C74"/>
    <w:rsid w:val="00CC7BCE"/>
    <w:rsid w:val="00CC7F71"/>
    <w:rsid w:val="00CC7FBE"/>
    <w:rsid w:val="00CD097A"/>
    <w:rsid w:val="00CD0AAC"/>
    <w:rsid w:val="00CD0C7B"/>
    <w:rsid w:val="00CD181F"/>
    <w:rsid w:val="00CD191D"/>
    <w:rsid w:val="00CD1BBE"/>
    <w:rsid w:val="00CD2379"/>
    <w:rsid w:val="00CD3671"/>
    <w:rsid w:val="00CD4510"/>
    <w:rsid w:val="00CD4BB3"/>
    <w:rsid w:val="00CD4D20"/>
    <w:rsid w:val="00CD5294"/>
    <w:rsid w:val="00CD5ED5"/>
    <w:rsid w:val="00CD6065"/>
    <w:rsid w:val="00CD6613"/>
    <w:rsid w:val="00CD6984"/>
    <w:rsid w:val="00CE0EDB"/>
    <w:rsid w:val="00CE1372"/>
    <w:rsid w:val="00CE1BF2"/>
    <w:rsid w:val="00CE1C24"/>
    <w:rsid w:val="00CE23F2"/>
    <w:rsid w:val="00CE25B7"/>
    <w:rsid w:val="00CE2BD7"/>
    <w:rsid w:val="00CE376E"/>
    <w:rsid w:val="00CE4511"/>
    <w:rsid w:val="00CE64A1"/>
    <w:rsid w:val="00CE7420"/>
    <w:rsid w:val="00CE7669"/>
    <w:rsid w:val="00CE76C5"/>
    <w:rsid w:val="00CE774B"/>
    <w:rsid w:val="00CE78B1"/>
    <w:rsid w:val="00CE7B20"/>
    <w:rsid w:val="00CF09B3"/>
    <w:rsid w:val="00CF0EEF"/>
    <w:rsid w:val="00CF1366"/>
    <w:rsid w:val="00CF1BDA"/>
    <w:rsid w:val="00CF27E6"/>
    <w:rsid w:val="00CF2D12"/>
    <w:rsid w:val="00CF2D2E"/>
    <w:rsid w:val="00CF2FC9"/>
    <w:rsid w:val="00CF3295"/>
    <w:rsid w:val="00CF3A57"/>
    <w:rsid w:val="00CF3BA6"/>
    <w:rsid w:val="00CF3F2B"/>
    <w:rsid w:val="00CF4CC8"/>
    <w:rsid w:val="00CF544E"/>
    <w:rsid w:val="00CF5A9A"/>
    <w:rsid w:val="00CF5C07"/>
    <w:rsid w:val="00CF5FE4"/>
    <w:rsid w:val="00CF76D5"/>
    <w:rsid w:val="00CF77CA"/>
    <w:rsid w:val="00D0055C"/>
    <w:rsid w:val="00D00808"/>
    <w:rsid w:val="00D0099D"/>
    <w:rsid w:val="00D00BA6"/>
    <w:rsid w:val="00D00F5D"/>
    <w:rsid w:val="00D01F23"/>
    <w:rsid w:val="00D028E5"/>
    <w:rsid w:val="00D030EF"/>
    <w:rsid w:val="00D032FD"/>
    <w:rsid w:val="00D041F0"/>
    <w:rsid w:val="00D05795"/>
    <w:rsid w:val="00D05CC1"/>
    <w:rsid w:val="00D05E6C"/>
    <w:rsid w:val="00D0623C"/>
    <w:rsid w:val="00D06AA6"/>
    <w:rsid w:val="00D076CE"/>
    <w:rsid w:val="00D07815"/>
    <w:rsid w:val="00D07817"/>
    <w:rsid w:val="00D114B6"/>
    <w:rsid w:val="00D1188B"/>
    <w:rsid w:val="00D11DD4"/>
    <w:rsid w:val="00D12347"/>
    <w:rsid w:val="00D12492"/>
    <w:rsid w:val="00D12BFA"/>
    <w:rsid w:val="00D13695"/>
    <w:rsid w:val="00D13B5C"/>
    <w:rsid w:val="00D14055"/>
    <w:rsid w:val="00D14154"/>
    <w:rsid w:val="00D15117"/>
    <w:rsid w:val="00D15A39"/>
    <w:rsid w:val="00D15B33"/>
    <w:rsid w:val="00D165BE"/>
    <w:rsid w:val="00D1686A"/>
    <w:rsid w:val="00D16ACA"/>
    <w:rsid w:val="00D16EC4"/>
    <w:rsid w:val="00D17991"/>
    <w:rsid w:val="00D17B00"/>
    <w:rsid w:val="00D17FFA"/>
    <w:rsid w:val="00D202E0"/>
    <w:rsid w:val="00D212A2"/>
    <w:rsid w:val="00D21F59"/>
    <w:rsid w:val="00D231F3"/>
    <w:rsid w:val="00D23405"/>
    <w:rsid w:val="00D236AB"/>
    <w:rsid w:val="00D237E5"/>
    <w:rsid w:val="00D237EF"/>
    <w:rsid w:val="00D239AD"/>
    <w:rsid w:val="00D23AA3"/>
    <w:rsid w:val="00D23BA0"/>
    <w:rsid w:val="00D24131"/>
    <w:rsid w:val="00D246EB"/>
    <w:rsid w:val="00D2480F"/>
    <w:rsid w:val="00D24C58"/>
    <w:rsid w:val="00D258C5"/>
    <w:rsid w:val="00D265CA"/>
    <w:rsid w:val="00D2752D"/>
    <w:rsid w:val="00D27A61"/>
    <w:rsid w:val="00D27AB2"/>
    <w:rsid w:val="00D27BE1"/>
    <w:rsid w:val="00D308D3"/>
    <w:rsid w:val="00D30BC1"/>
    <w:rsid w:val="00D312F3"/>
    <w:rsid w:val="00D31FED"/>
    <w:rsid w:val="00D32225"/>
    <w:rsid w:val="00D3251E"/>
    <w:rsid w:val="00D32597"/>
    <w:rsid w:val="00D333DB"/>
    <w:rsid w:val="00D3349E"/>
    <w:rsid w:val="00D33ED9"/>
    <w:rsid w:val="00D361BC"/>
    <w:rsid w:val="00D36340"/>
    <w:rsid w:val="00D36A1A"/>
    <w:rsid w:val="00D37C14"/>
    <w:rsid w:val="00D40180"/>
    <w:rsid w:val="00D42D61"/>
    <w:rsid w:val="00D42E88"/>
    <w:rsid w:val="00D43152"/>
    <w:rsid w:val="00D43944"/>
    <w:rsid w:val="00D446E7"/>
    <w:rsid w:val="00D44E33"/>
    <w:rsid w:val="00D450D5"/>
    <w:rsid w:val="00D45993"/>
    <w:rsid w:val="00D45C4B"/>
    <w:rsid w:val="00D45D7B"/>
    <w:rsid w:val="00D46DF1"/>
    <w:rsid w:val="00D46EA3"/>
    <w:rsid w:val="00D47A37"/>
    <w:rsid w:val="00D47E0A"/>
    <w:rsid w:val="00D47E7A"/>
    <w:rsid w:val="00D500BB"/>
    <w:rsid w:val="00D51092"/>
    <w:rsid w:val="00D515DF"/>
    <w:rsid w:val="00D5160F"/>
    <w:rsid w:val="00D51C1A"/>
    <w:rsid w:val="00D521A6"/>
    <w:rsid w:val="00D52519"/>
    <w:rsid w:val="00D5260F"/>
    <w:rsid w:val="00D52A74"/>
    <w:rsid w:val="00D52C9C"/>
    <w:rsid w:val="00D52D19"/>
    <w:rsid w:val="00D53959"/>
    <w:rsid w:val="00D545B7"/>
    <w:rsid w:val="00D54867"/>
    <w:rsid w:val="00D54B65"/>
    <w:rsid w:val="00D5573C"/>
    <w:rsid w:val="00D55839"/>
    <w:rsid w:val="00D55914"/>
    <w:rsid w:val="00D55DFB"/>
    <w:rsid w:val="00D5659B"/>
    <w:rsid w:val="00D56670"/>
    <w:rsid w:val="00D577B9"/>
    <w:rsid w:val="00D603AC"/>
    <w:rsid w:val="00D607CB"/>
    <w:rsid w:val="00D60AD3"/>
    <w:rsid w:val="00D61B3C"/>
    <w:rsid w:val="00D61E7A"/>
    <w:rsid w:val="00D62772"/>
    <w:rsid w:val="00D632F0"/>
    <w:rsid w:val="00D63F4B"/>
    <w:rsid w:val="00D6453D"/>
    <w:rsid w:val="00D64BAF"/>
    <w:rsid w:val="00D65522"/>
    <w:rsid w:val="00D655BF"/>
    <w:rsid w:val="00D6576B"/>
    <w:rsid w:val="00D6615D"/>
    <w:rsid w:val="00D6688C"/>
    <w:rsid w:val="00D7048C"/>
    <w:rsid w:val="00D705EB"/>
    <w:rsid w:val="00D71192"/>
    <w:rsid w:val="00D72A70"/>
    <w:rsid w:val="00D72AED"/>
    <w:rsid w:val="00D73215"/>
    <w:rsid w:val="00D73FE7"/>
    <w:rsid w:val="00D7575B"/>
    <w:rsid w:val="00D7664F"/>
    <w:rsid w:val="00D76B7F"/>
    <w:rsid w:val="00D76BEF"/>
    <w:rsid w:val="00D76F7E"/>
    <w:rsid w:val="00D80BC2"/>
    <w:rsid w:val="00D81043"/>
    <w:rsid w:val="00D81BB7"/>
    <w:rsid w:val="00D81C6B"/>
    <w:rsid w:val="00D81E05"/>
    <w:rsid w:val="00D83669"/>
    <w:rsid w:val="00D845E9"/>
    <w:rsid w:val="00D848F0"/>
    <w:rsid w:val="00D84BC4"/>
    <w:rsid w:val="00D85BEA"/>
    <w:rsid w:val="00D85F20"/>
    <w:rsid w:val="00D8685F"/>
    <w:rsid w:val="00D86A01"/>
    <w:rsid w:val="00D86C8D"/>
    <w:rsid w:val="00D87A6F"/>
    <w:rsid w:val="00D903CD"/>
    <w:rsid w:val="00D90961"/>
    <w:rsid w:val="00D91652"/>
    <w:rsid w:val="00D91776"/>
    <w:rsid w:val="00D9196E"/>
    <w:rsid w:val="00D91F47"/>
    <w:rsid w:val="00D927A6"/>
    <w:rsid w:val="00D93112"/>
    <w:rsid w:val="00D9312B"/>
    <w:rsid w:val="00D933F9"/>
    <w:rsid w:val="00D9364D"/>
    <w:rsid w:val="00D95C24"/>
    <w:rsid w:val="00D96052"/>
    <w:rsid w:val="00D9605F"/>
    <w:rsid w:val="00D96FDC"/>
    <w:rsid w:val="00D97A15"/>
    <w:rsid w:val="00DA03AC"/>
    <w:rsid w:val="00DA05F6"/>
    <w:rsid w:val="00DA06A7"/>
    <w:rsid w:val="00DA0B72"/>
    <w:rsid w:val="00DA0F70"/>
    <w:rsid w:val="00DA1AB5"/>
    <w:rsid w:val="00DA27AF"/>
    <w:rsid w:val="00DA35D4"/>
    <w:rsid w:val="00DA379C"/>
    <w:rsid w:val="00DA391E"/>
    <w:rsid w:val="00DA4249"/>
    <w:rsid w:val="00DA45BB"/>
    <w:rsid w:val="00DA4E1F"/>
    <w:rsid w:val="00DA5294"/>
    <w:rsid w:val="00DA52A7"/>
    <w:rsid w:val="00DA53C7"/>
    <w:rsid w:val="00DA5548"/>
    <w:rsid w:val="00DA6370"/>
    <w:rsid w:val="00DA68D7"/>
    <w:rsid w:val="00DA70DC"/>
    <w:rsid w:val="00DA7BC7"/>
    <w:rsid w:val="00DA7CCA"/>
    <w:rsid w:val="00DA7CEF"/>
    <w:rsid w:val="00DB1FD4"/>
    <w:rsid w:val="00DB259F"/>
    <w:rsid w:val="00DB25CD"/>
    <w:rsid w:val="00DB2C91"/>
    <w:rsid w:val="00DB2CA4"/>
    <w:rsid w:val="00DB2E57"/>
    <w:rsid w:val="00DB5017"/>
    <w:rsid w:val="00DB6087"/>
    <w:rsid w:val="00DB63D9"/>
    <w:rsid w:val="00DB6A07"/>
    <w:rsid w:val="00DB6C2C"/>
    <w:rsid w:val="00DB6CF5"/>
    <w:rsid w:val="00DB74C4"/>
    <w:rsid w:val="00DB7C99"/>
    <w:rsid w:val="00DB7CB9"/>
    <w:rsid w:val="00DC1346"/>
    <w:rsid w:val="00DC13ED"/>
    <w:rsid w:val="00DC1588"/>
    <w:rsid w:val="00DC175B"/>
    <w:rsid w:val="00DC1B29"/>
    <w:rsid w:val="00DC1CF8"/>
    <w:rsid w:val="00DC1FE7"/>
    <w:rsid w:val="00DC2235"/>
    <w:rsid w:val="00DC24C9"/>
    <w:rsid w:val="00DC271A"/>
    <w:rsid w:val="00DC332E"/>
    <w:rsid w:val="00DC334C"/>
    <w:rsid w:val="00DC3D1D"/>
    <w:rsid w:val="00DC44D5"/>
    <w:rsid w:val="00DC5054"/>
    <w:rsid w:val="00DC51E4"/>
    <w:rsid w:val="00DC6989"/>
    <w:rsid w:val="00DC7257"/>
    <w:rsid w:val="00DC76C1"/>
    <w:rsid w:val="00DD065F"/>
    <w:rsid w:val="00DD071B"/>
    <w:rsid w:val="00DD07AD"/>
    <w:rsid w:val="00DD0BA5"/>
    <w:rsid w:val="00DD1CE7"/>
    <w:rsid w:val="00DD1D1B"/>
    <w:rsid w:val="00DD1DFA"/>
    <w:rsid w:val="00DD3519"/>
    <w:rsid w:val="00DD3A94"/>
    <w:rsid w:val="00DD4236"/>
    <w:rsid w:val="00DD4277"/>
    <w:rsid w:val="00DD468F"/>
    <w:rsid w:val="00DD54CB"/>
    <w:rsid w:val="00DD563E"/>
    <w:rsid w:val="00DD5BA6"/>
    <w:rsid w:val="00DD62AA"/>
    <w:rsid w:val="00DD6393"/>
    <w:rsid w:val="00DD7E44"/>
    <w:rsid w:val="00DE0636"/>
    <w:rsid w:val="00DE0B20"/>
    <w:rsid w:val="00DE110E"/>
    <w:rsid w:val="00DE1C17"/>
    <w:rsid w:val="00DE2097"/>
    <w:rsid w:val="00DE32CE"/>
    <w:rsid w:val="00DE339A"/>
    <w:rsid w:val="00DE418E"/>
    <w:rsid w:val="00DE4817"/>
    <w:rsid w:val="00DE4C3A"/>
    <w:rsid w:val="00DE6236"/>
    <w:rsid w:val="00DE6C02"/>
    <w:rsid w:val="00DE6D86"/>
    <w:rsid w:val="00DE7744"/>
    <w:rsid w:val="00DE7FF4"/>
    <w:rsid w:val="00DF03AC"/>
    <w:rsid w:val="00DF14CE"/>
    <w:rsid w:val="00DF17B3"/>
    <w:rsid w:val="00DF1811"/>
    <w:rsid w:val="00DF1A5D"/>
    <w:rsid w:val="00DF2040"/>
    <w:rsid w:val="00DF2DC5"/>
    <w:rsid w:val="00DF2EB7"/>
    <w:rsid w:val="00DF340C"/>
    <w:rsid w:val="00DF3A07"/>
    <w:rsid w:val="00DF56EC"/>
    <w:rsid w:val="00DF6C9C"/>
    <w:rsid w:val="00DF755D"/>
    <w:rsid w:val="00DF75DE"/>
    <w:rsid w:val="00E0030A"/>
    <w:rsid w:val="00E0053D"/>
    <w:rsid w:val="00E01197"/>
    <w:rsid w:val="00E0120F"/>
    <w:rsid w:val="00E012D4"/>
    <w:rsid w:val="00E02BA0"/>
    <w:rsid w:val="00E02DEC"/>
    <w:rsid w:val="00E03494"/>
    <w:rsid w:val="00E034C6"/>
    <w:rsid w:val="00E03EC5"/>
    <w:rsid w:val="00E04112"/>
    <w:rsid w:val="00E0417A"/>
    <w:rsid w:val="00E05260"/>
    <w:rsid w:val="00E05AC5"/>
    <w:rsid w:val="00E06FA0"/>
    <w:rsid w:val="00E070E2"/>
    <w:rsid w:val="00E07C2C"/>
    <w:rsid w:val="00E105B6"/>
    <w:rsid w:val="00E110A9"/>
    <w:rsid w:val="00E13BB7"/>
    <w:rsid w:val="00E142B9"/>
    <w:rsid w:val="00E1506E"/>
    <w:rsid w:val="00E159E3"/>
    <w:rsid w:val="00E15A99"/>
    <w:rsid w:val="00E15F06"/>
    <w:rsid w:val="00E1609F"/>
    <w:rsid w:val="00E16F6B"/>
    <w:rsid w:val="00E17941"/>
    <w:rsid w:val="00E17E01"/>
    <w:rsid w:val="00E2066C"/>
    <w:rsid w:val="00E20BC0"/>
    <w:rsid w:val="00E22001"/>
    <w:rsid w:val="00E2259C"/>
    <w:rsid w:val="00E22C8B"/>
    <w:rsid w:val="00E247D8"/>
    <w:rsid w:val="00E24996"/>
    <w:rsid w:val="00E2559E"/>
    <w:rsid w:val="00E255FE"/>
    <w:rsid w:val="00E266F0"/>
    <w:rsid w:val="00E30968"/>
    <w:rsid w:val="00E30B9E"/>
    <w:rsid w:val="00E31030"/>
    <w:rsid w:val="00E3180E"/>
    <w:rsid w:val="00E32408"/>
    <w:rsid w:val="00E34174"/>
    <w:rsid w:val="00E343EA"/>
    <w:rsid w:val="00E34593"/>
    <w:rsid w:val="00E345FD"/>
    <w:rsid w:val="00E34F72"/>
    <w:rsid w:val="00E34FC6"/>
    <w:rsid w:val="00E370FB"/>
    <w:rsid w:val="00E37CAE"/>
    <w:rsid w:val="00E40574"/>
    <w:rsid w:val="00E40F65"/>
    <w:rsid w:val="00E40FD3"/>
    <w:rsid w:val="00E40FF7"/>
    <w:rsid w:val="00E412B2"/>
    <w:rsid w:val="00E41348"/>
    <w:rsid w:val="00E41455"/>
    <w:rsid w:val="00E418E9"/>
    <w:rsid w:val="00E41E1A"/>
    <w:rsid w:val="00E428DF"/>
    <w:rsid w:val="00E42BE4"/>
    <w:rsid w:val="00E44595"/>
    <w:rsid w:val="00E44793"/>
    <w:rsid w:val="00E45752"/>
    <w:rsid w:val="00E45B21"/>
    <w:rsid w:val="00E45B71"/>
    <w:rsid w:val="00E46468"/>
    <w:rsid w:val="00E46894"/>
    <w:rsid w:val="00E46E67"/>
    <w:rsid w:val="00E476D0"/>
    <w:rsid w:val="00E50ACD"/>
    <w:rsid w:val="00E51CDB"/>
    <w:rsid w:val="00E5305C"/>
    <w:rsid w:val="00E53C60"/>
    <w:rsid w:val="00E53EF0"/>
    <w:rsid w:val="00E547AF"/>
    <w:rsid w:val="00E54D2B"/>
    <w:rsid w:val="00E55B0E"/>
    <w:rsid w:val="00E55C65"/>
    <w:rsid w:val="00E5685C"/>
    <w:rsid w:val="00E56C4C"/>
    <w:rsid w:val="00E56FE5"/>
    <w:rsid w:val="00E57630"/>
    <w:rsid w:val="00E57AD3"/>
    <w:rsid w:val="00E57EA2"/>
    <w:rsid w:val="00E6096B"/>
    <w:rsid w:val="00E60EC2"/>
    <w:rsid w:val="00E61641"/>
    <w:rsid w:val="00E61A3E"/>
    <w:rsid w:val="00E61C49"/>
    <w:rsid w:val="00E61DAF"/>
    <w:rsid w:val="00E6204A"/>
    <w:rsid w:val="00E6210D"/>
    <w:rsid w:val="00E624B2"/>
    <w:rsid w:val="00E62555"/>
    <w:rsid w:val="00E62FC1"/>
    <w:rsid w:val="00E64031"/>
    <w:rsid w:val="00E64053"/>
    <w:rsid w:val="00E648C9"/>
    <w:rsid w:val="00E64B22"/>
    <w:rsid w:val="00E64CCE"/>
    <w:rsid w:val="00E6505D"/>
    <w:rsid w:val="00E653AD"/>
    <w:rsid w:val="00E65507"/>
    <w:rsid w:val="00E66912"/>
    <w:rsid w:val="00E66F9F"/>
    <w:rsid w:val="00E67288"/>
    <w:rsid w:val="00E724A6"/>
    <w:rsid w:val="00E72EA2"/>
    <w:rsid w:val="00E7348B"/>
    <w:rsid w:val="00E74079"/>
    <w:rsid w:val="00E74233"/>
    <w:rsid w:val="00E7498E"/>
    <w:rsid w:val="00E749CB"/>
    <w:rsid w:val="00E75E4B"/>
    <w:rsid w:val="00E7653C"/>
    <w:rsid w:val="00E76747"/>
    <w:rsid w:val="00E768B8"/>
    <w:rsid w:val="00E77230"/>
    <w:rsid w:val="00E779AC"/>
    <w:rsid w:val="00E807D4"/>
    <w:rsid w:val="00E80B4B"/>
    <w:rsid w:val="00E80C9B"/>
    <w:rsid w:val="00E80D76"/>
    <w:rsid w:val="00E8169D"/>
    <w:rsid w:val="00E81AD8"/>
    <w:rsid w:val="00E8222C"/>
    <w:rsid w:val="00E82CBB"/>
    <w:rsid w:val="00E82DAB"/>
    <w:rsid w:val="00E830CA"/>
    <w:rsid w:val="00E8326E"/>
    <w:rsid w:val="00E83770"/>
    <w:rsid w:val="00E83D9A"/>
    <w:rsid w:val="00E83DE2"/>
    <w:rsid w:val="00E83F38"/>
    <w:rsid w:val="00E84ACF"/>
    <w:rsid w:val="00E85242"/>
    <w:rsid w:val="00E858E7"/>
    <w:rsid w:val="00E85B1E"/>
    <w:rsid w:val="00E85F14"/>
    <w:rsid w:val="00E86285"/>
    <w:rsid w:val="00E86DD0"/>
    <w:rsid w:val="00E8749F"/>
    <w:rsid w:val="00E876CB"/>
    <w:rsid w:val="00E87FE1"/>
    <w:rsid w:val="00E90970"/>
    <w:rsid w:val="00E91813"/>
    <w:rsid w:val="00E9192C"/>
    <w:rsid w:val="00E928B8"/>
    <w:rsid w:val="00E929F0"/>
    <w:rsid w:val="00E93414"/>
    <w:rsid w:val="00E93A90"/>
    <w:rsid w:val="00E94468"/>
    <w:rsid w:val="00E94C46"/>
    <w:rsid w:val="00E95073"/>
    <w:rsid w:val="00E95446"/>
    <w:rsid w:val="00E9587A"/>
    <w:rsid w:val="00E958A5"/>
    <w:rsid w:val="00E96BD6"/>
    <w:rsid w:val="00E97446"/>
    <w:rsid w:val="00E975FC"/>
    <w:rsid w:val="00E97A0A"/>
    <w:rsid w:val="00EA04FA"/>
    <w:rsid w:val="00EA0970"/>
    <w:rsid w:val="00EA0A97"/>
    <w:rsid w:val="00EA2644"/>
    <w:rsid w:val="00EA27F6"/>
    <w:rsid w:val="00EA2A78"/>
    <w:rsid w:val="00EA2BB8"/>
    <w:rsid w:val="00EA2BEF"/>
    <w:rsid w:val="00EA2C3D"/>
    <w:rsid w:val="00EA2DBB"/>
    <w:rsid w:val="00EA3373"/>
    <w:rsid w:val="00EA381F"/>
    <w:rsid w:val="00EA3BC0"/>
    <w:rsid w:val="00EA4133"/>
    <w:rsid w:val="00EA4214"/>
    <w:rsid w:val="00EA4F97"/>
    <w:rsid w:val="00EA51D6"/>
    <w:rsid w:val="00EA5746"/>
    <w:rsid w:val="00EA7010"/>
    <w:rsid w:val="00EA754C"/>
    <w:rsid w:val="00EB0904"/>
    <w:rsid w:val="00EB09A6"/>
    <w:rsid w:val="00EB184D"/>
    <w:rsid w:val="00EB1BD2"/>
    <w:rsid w:val="00EB271B"/>
    <w:rsid w:val="00EB2A1B"/>
    <w:rsid w:val="00EB2EC2"/>
    <w:rsid w:val="00EB358B"/>
    <w:rsid w:val="00EB455E"/>
    <w:rsid w:val="00EB49AE"/>
    <w:rsid w:val="00EB4C52"/>
    <w:rsid w:val="00EB4CFC"/>
    <w:rsid w:val="00EB50E9"/>
    <w:rsid w:val="00EB535E"/>
    <w:rsid w:val="00EB5C00"/>
    <w:rsid w:val="00EB6069"/>
    <w:rsid w:val="00EB62D8"/>
    <w:rsid w:val="00EB6310"/>
    <w:rsid w:val="00EB6E37"/>
    <w:rsid w:val="00EB7008"/>
    <w:rsid w:val="00EB724A"/>
    <w:rsid w:val="00EB7602"/>
    <w:rsid w:val="00EB7686"/>
    <w:rsid w:val="00EC0140"/>
    <w:rsid w:val="00EC01D0"/>
    <w:rsid w:val="00EC01D1"/>
    <w:rsid w:val="00EC08A3"/>
    <w:rsid w:val="00EC1823"/>
    <w:rsid w:val="00EC1AE8"/>
    <w:rsid w:val="00EC2C89"/>
    <w:rsid w:val="00EC2F34"/>
    <w:rsid w:val="00EC361F"/>
    <w:rsid w:val="00EC3947"/>
    <w:rsid w:val="00EC395E"/>
    <w:rsid w:val="00EC44B0"/>
    <w:rsid w:val="00EC4593"/>
    <w:rsid w:val="00EC492A"/>
    <w:rsid w:val="00EC67FA"/>
    <w:rsid w:val="00EC69DC"/>
    <w:rsid w:val="00EC7138"/>
    <w:rsid w:val="00EC7934"/>
    <w:rsid w:val="00EC79D6"/>
    <w:rsid w:val="00EC7B7C"/>
    <w:rsid w:val="00ED01C4"/>
    <w:rsid w:val="00ED0A1D"/>
    <w:rsid w:val="00ED0CF4"/>
    <w:rsid w:val="00ED0D72"/>
    <w:rsid w:val="00ED10DC"/>
    <w:rsid w:val="00ED1557"/>
    <w:rsid w:val="00ED1B04"/>
    <w:rsid w:val="00ED28A3"/>
    <w:rsid w:val="00ED30F5"/>
    <w:rsid w:val="00ED34F7"/>
    <w:rsid w:val="00ED3B3C"/>
    <w:rsid w:val="00ED3DEC"/>
    <w:rsid w:val="00ED446E"/>
    <w:rsid w:val="00ED4CC1"/>
    <w:rsid w:val="00ED6793"/>
    <w:rsid w:val="00ED72A1"/>
    <w:rsid w:val="00ED77B5"/>
    <w:rsid w:val="00ED7F4B"/>
    <w:rsid w:val="00EE0EAF"/>
    <w:rsid w:val="00EE12DD"/>
    <w:rsid w:val="00EE252A"/>
    <w:rsid w:val="00EE2DE6"/>
    <w:rsid w:val="00EE36E1"/>
    <w:rsid w:val="00EE4183"/>
    <w:rsid w:val="00EE5F53"/>
    <w:rsid w:val="00EE6705"/>
    <w:rsid w:val="00EE6B75"/>
    <w:rsid w:val="00EE72FB"/>
    <w:rsid w:val="00EE7ABB"/>
    <w:rsid w:val="00EF2420"/>
    <w:rsid w:val="00EF2DE2"/>
    <w:rsid w:val="00EF3098"/>
    <w:rsid w:val="00EF4722"/>
    <w:rsid w:val="00EF5581"/>
    <w:rsid w:val="00EF5F4C"/>
    <w:rsid w:val="00EF6799"/>
    <w:rsid w:val="00EF70F1"/>
    <w:rsid w:val="00EF7379"/>
    <w:rsid w:val="00EF7868"/>
    <w:rsid w:val="00EF7D22"/>
    <w:rsid w:val="00EF7F1D"/>
    <w:rsid w:val="00F009CD"/>
    <w:rsid w:val="00F01831"/>
    <w:rsid w:val="00F01861"/>
    <w:rsid w:val="00F01BD4"/>
    <w:rsid w:val="00F02784"/>
    <w:rsid w:val="00F03D6C"/>
    <w:rsid w:val="00F040FF"/>
    <w:rsid w:val="00F04175"/>
    <w:rsid w:val="00F05305"/>
    <w:rsid w:val="00F05316"/>
    <w:rsid w:val="00F07A7B"/>
    <w:rsid w:val="00F10257"/>
    <w:rsid w:val="00F108BB"/>
    <w:rsid w:val="00F11383"/>
    <w:rsid w:val="00F11EF0"/>
    <w:rsid w:val="00F12457"/>
    <w:rsid w:val="00F132DE"/>
    <w:rsid w:val="00F133BA"/>
    <w:rsid w:val="00F1347C"/>
    <w:rsid w:val="00F13593"/>
    <w:rsid w:val="00F145B4"/>
    <w:rsid w:val="00F1470E"/>
    <w:rsid w:val="00F149A0"/>
    <w:rsid w:val="00F149E4"/>
    <w:rsid w:val="00F156CD"/>
    <w:rsid w:val="00F15FF6"/>
    <w:rsid w:val="00F163D2"/>
    <w:rsid w:val="00F166FC"/>
    <w:rsid w:val="00F168D5"/>
    <w:rsid w:val="00F16E08"/>
    <w:rsid w:val="00F17299"/>
    <w:rsid w:val="00F20A6A"/>
    <w:rsid w:val="00F2209C"/>
    <w:rsid w:val="00F221F1"/>
    <w:rsid w:val="00F22402"/>
    <w:rsid w:val="00F2324A"/>
    <w:rsid w:val="00F237F8"/>
    <w:rsid w:val="00F23C9C"/>
    <w:rsid w:val="00F23E21"/>
    <w:rsid w:val="00F24955"/>
    <w:rsid w:val="00F24A71"/>
    <w:rsid w:val="00F24FE4"/>
    <w:rsid w:val="00F25256"/>
    <w:rsid w:val="00F259F5"/>
    <w:rsid w:val="00F269C3"/>
    <w:rsid w:val="00F27670"/>
    <w:rsid w:val="00F2770C"/>
    <w:rsid w:val="00F278CF"/>
    <w:rsid w:val="00F279C5"/>
    <w:rsid w:val="00F30878"/>
    <w:rsid w:val="00F3158B"/>
    <w:rsid w:val="00F31D14"/>
    <w:rsid w:val="00F31DE7"/>
    <w:rsid w:val="00F3304C"/>
    <w:rsid w:val="00F33C37"/>
    <w:rsid w:val="00F33E34"/>
    <w:rsid w:val="00F34742"/>
    <w:rsid w:val="00F352E0"/>
    <w:rsid w:val="00F3544F"/>
    <w:rsid w:val="00F35DAC"/>
    <w:rsid w:val="00F36062"/>
    <w:rsid w:val="00F36641"/>
    <w:rsid w:val="00F36E52"/>
    <w:rsid w:val="00F36F6F"/>
    <w:rsid w:val="00F3708D"/>
    <w:rsid w:val="00F3746B"/>
    <w:rsid w:val="00F40748"/>
    <w:rsid w:val="00F4092C"/>
    <w:rsid w:val="00F40991"/>
    <w:rsid w:val="00F41924"/>
    <w:rsid w:val="00F41D59"/>
    <w:rsid w:val="00F41DAD"/>
    <w:rsid w:val="00F41ED0"/>
    <w:rsid w:val="00F41F84"/>
    <w:rsid w:val="00F429D6"/>
    <w:rsid w:val="00F42EC9"/>
    <w:rsid w:val="00F435DC"/>
    <w:rsid w:val="00F43D65"/>
    <w:rsid w:val="00F44853"/>
    <w:rsid w:val="00F44AA6"/>
    <w:rsid w:val="00F45098"/>
    <w:rsid w:val="00F45548"/>
    <w:rsid w:val="00F459C1"/>
    <w:rsid w:val="00F466B7"/>
    <w:rsid w:val="00F466C6"/>
    <w:rsid w:val="00F474DD"/>
    <w:rsid w:val="00F502A7"/>
    <w:rsid w:val="00F503B7"/>
    <w:rsid w:val="00F50BAE"/>
    <w:rsid w:val="00F519D2"/>
    <w:rsid w:val="00F53BE1"/>
    <w:rsid w:val="00F553FF"/>
    <w:rsid w:val="00F55823"/>
    <w:rsid w:val="00F56063"/>
    <w:rsid w:val="00F5756B"/>
    <w:rsid w:val="00F57A4A"/>
    <w:rsid w:val="00F60064"/>
    <w:rsid w:val="00F601CF"/>
    <w:rsid w:val="00F6058C"/>
    <w:rsid w:val="00F60ECF"/>
    <w:rsid w:val="00F61677"/>
    <w:rsid w:val="00F61DBE"/>
    <w:rsid w:val="00F61E2D"/>
    <w:rsid w:val="00F62334"/>
    <w:rsid w:val="00F62DFB"/>
    <w:rsid w:val="00F62E20"/>
    <w:rsid w:val="00F63B9D"/>
    <w:rsid w:val="00F63BF0"/>
    <w:rsid w:val="00F63C70"/>
    <w:rsid w:val="00F63D39"/>
    <w:rsid w:val="00F63DD2"/>
    <w:rsid w:val="00F6420A"/>
    <w:rsid w:val="00F6430F"/>
    <w:rsid w:val="00F6437D"/>
    <w:rsid w:val="00F659E7"/>
    <w:rsid w:val="00F664D0"/>
    <w:rsid w:val="00F665C6"/>
    <w:rsid w:val="00F67A02"/>
    <w:rsid w:val="00F700B6"/>
    <w:rsid w:val="00F701D2"/>
    <w:rsid w:val="00F7059C"/>
    <w:rsid w:val="00F71482"/>
    <w:rsid w:val="00F714CB"/>
    <w:rsid w:val="00F71B82"/>
    <w:rsid w:val="00F72136"/>
    <w:rsid w:val="00F74085"/>
    <w:rsid w:val="00F74A12"/>
    <w:rsid w:val="00F74D56"/>
    <w:rsid w:val="00F7542E"/>
    <w:rsid w:val="00F75835"/>
    <w:rsid w:val="00F76606"/>
    <w:rsid w:val="00F7714A"/>
    <w:rsid w:val="00F80044"/>
    <w:rsid w:val="00F8080F"/>
    <w:rsid w:val="00F80829"/>
    <w:rsid w:val="00F81016"/>
    <w:rsid w:val="00F8110B"/>
    <w:rsid w:val="00F811E5"/>
    <w:rsid w:val="00F81DAE"/>
    <w:rsid w:val="00F81EB9"/>
    <w:rsid w:val="00F83005"/>
    <w:rsid w:val="00F831B6"/>
    <w:rsid w:val="00F83445"/>
    <w:rsid w:val="00F838EB"/>
    <w:rsid w:val="00F83F5D"/>
    <w:rsid w:val="00F83F63"/>
    <w:rsid w:val="00F84527"/>
    <w:rsid w:val="00F84B57"/>
    <w:rsid w:val="00F851C5"/>
    <w:rsid w:val="00F85BE2"/>
    <w:rsid w:val="00F86E9D"/>
    <w:rsid w:val="00F86F27"/>
    <w:rsid w:val="00F86FBB"/>
    <w:rsid w:val="00F87996"/>
    <w:rsid w:val="00F87ABB"/>
    <w:rsid w:val="00F90ABC"/>
    <w:rsid w:val="00F90C96"/>
    <w:rsid w:val="00F92153"/>
    <w:rsid w:val="00F9284D"/>
    <w:rsid w:val="00F934B8"/>
    <w:rsid w:val="00F9382E"/>
    <w:rsid w:val="00F93B19"/>
    <w:rsid w:val="00F94CF5"/>
    <w:rsid w:val="00F94D73"/>
    <w:rsid w:val="00F94E78"/>
    <w:rsid w:val="00F9517A"/>
    <w:rsid w:val="00F955EF"/>
    <w:rsid w:val="00F96273"/>
    <w:rsid w:val="00F964E6"/>
    <w:rsid w:val="00F96C90"/>
    <w:rsid w:val="00F9730E"/>
    <w:rsid w:val="00F9777E"/>
    <w:rsid w:val="00F97E28"/>
    <w:rsid w:val="00F97F3D"/>
    <w:rsid w:val="00FA03DC"/>
    <w:rsid w:val="00FA0D46"/>
    <w:rsid w:val="00FA1212"/>
    <w:rsid w:val="00FA16F7"/>
    <w:rsid w:val="00FA192C"/>
    <w:rsid w:val="00FA1ACC"/>
    <w:rsid w:val="00FA1C38"/>
    <w:rsid w:val="00FA2204"/>
    <w:rsid w:val="00FA3B8D"/>
    <w:rsid w:val="00FA3DA8"/>
    <w:rsid w:val="00FA45AC"/>
    <w:rsid w:val="00FA4C07"/>
    <w:rsid w:val="00FA4CFD"/>
    <w:rsid w:val="00FA5717"/>
    <w:rsid w:val="00FA57BC"/>
    <w:rsid w:val="00FA5E04"/>
    <w:rsid w:val="00FA5FC7"/>
    <w:rsid w:val="00FA6766"/>
    <w:rsid w:val="00FA7731"/>
    <w:rsid w:val="00FA79B6"/>
    <w:rsid w:val="00FB10DA"/>
    <w:rsid w:val="00FB13DA"/>
    <w:rsid w:val="00FB2498"/>
    <w:rsid w:val="00FB2571"/>
    <w:rsid w:val="00FB295F"/>
    <w:rsid w:val="00FB2BE9"/>
    <w:rsid w:val="00FB2E99"/>
    <w:rsid w:val="00FB3EAB"/>
    <w:rsid w:val="00FB4365"/>
    <w:rsid w:val="00FB436E"/>
    <w:rsid w:val="00FB4C4F"/>
    <w:rsid w:val="00FB4D0D"/>
    <w:rsid w:val="00FB4E03"/>
    <w:rsid w:val="00FB5126"/>
    <w:rsid w:val="00FB591F"/>
    <w:rsid w:val="00FB647A"/>
    <w:rsid w:val="00FB717D"/>
    <w:rsid w:val="00FB766E"/>
    <w:rsid w:val="00FC044E"/>
    <w:rsid w:val="00FC051D"/>
    <w:rsid w:val="00FC190B"/>
    <w:rsid w:val="00FC2685"/>
    <w:rsid w:val="00FC270B"/>
    <w:rsid w:val="00FC307E"/>
    <w:rsid w:val="00FC3886"/>
    <w:rsid w:val="00FC38EB"/>
    <w:rsid w:val="00FC4018"/>
    <w:rsid w:val="00FC4AED"/>
    <w:rsid w:val="00FC5A79"/>
    <w:rsid w:val="00FC61EF"/>
    <w:rsid w:val="00FC6838"/>
    <w:rsid w:val="00FC686C"/>
    <w:rsid w:val="00FC6F0C"/>
    <w:rsid w:val="00FC773B"/>
    <w:rsid w:val="00FC7979"/>
    <w:rsid w:val="00FD03BF"/>
    <w:rsid w:val="00FD087C"/>
    <w:rsid w:val="00FD1360"/>
    <w:rsid w:val="00FD1757"/>
    <w:rsid w:val="00FD1C46"/>
    <w:rsid w:val="00FD1F49"/>
    <w:rsid w:val="00FD3106"/>
    <w:rsid w:val="00FD33C2"/>
    <w:rsid w:val="00FD36BC"/>
    <w:rsid w:val="00FD387B"/>
    <w:rsid w:val="00FD40E2"/>
    <w:rsid w:val="00FD4514"/>
    <w:rsid w:val="00FD649F"/>
    <w:rsid w:val="00FD75AA"/>
    <w:rsid w:val="00FD7AAB"/>
    <w:rsid w:val="00FD7E66"/>
    <w:rsid w:val="00FE01D1"/>
    <w:rsid w:val="00FE074A"/>
    <w:rsid w:val="00FE0A82"/>
    <w:rsid w:val="00FE1D80"/>
    <w:rsid w:val="00FE210D"/>
    <w:rsid w:val="00FE2155"/>
    <w:rsid w:val="00FE4426"/>
    <w:rsid w:val="00FE4ACB"/>
    <w:rsid w:val="00FE52AE"/>
    <w:rsid w:val="00FE55AC"/>
    <w:rsid w:val="00FE5737"/>
    <w:rsid w:val="00FE582C"/>
    <w:rsid w:val="00FE58A5"/>
    <w:rsid w:val="00FE5988"/>
    <w:rsid w:val="00FE65D6"/>
    <w:rsid w:val="00FE6817"/>
    <w:rsid w:val="00FE6959"/>
    <w:rsid w:val="00FE720A"/>
    <w:rsid w:val="00FF0000"/>
    <w:rsid w:val="00FF0FC5"/>
    <w:rsid w:val="00FF1887"/>
    <w:rsid w:val="00FF1CB7"/>
    <w:rsid w:val="00FF1E96"/>
    <w:rsid w:val="00FF30FA"/>
    <w:rsid w:val="00FF3EDC"/>
    <w:rsid w:val="00FF4E42"/>
    <w:rsid w:val="00FF5339"/>
    <w:rsid w:val="00FF5656"/>
    <w:rsid w:val="00FF59A4"/>
    <w:rsid w:val="00FF5B40"/>
    <w:rsid w:val="00FF60D7"/>
    <w:rsid w:val="00FF6913"/>
    <w:rsid w:val="00FF7B6A"/>
    <w:rsid w:val="00FF7E49"/>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4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B0F"/>
    <w:pPr>
      <w:ind w:left="720"/>
      <w:contextualSpacing/>
    </w:pPr>
  </w:style>
  <w:style w:type="character" w:styleId="CommentReference">
    <w:name w:val="annotation reference"/>
    <w:basedOn w:val="DefaultParagraphFont"/>
    <w:uiPriority w:val="99"/>
    <w:semiHidden/>
    <w:unhideWhenUsed/>
    <w:rsid w:val="003F34B7"/>
    <w:rPr>
      <w:sz w:val="16"/>
      <w:szCs w:val="16"/>
    </w:rPr>
  </w:style>
  <w:style w:type="paragraph" w:styleId="CommentText">
    <w:name w:val="annotation text"/>
    <w:basedOn w:val="Normal"/>
    <w:link w:val="CommentTextChar"/>
    <w:uiPriority w:val="99"/>
    <w:semiHidden/>
    <w:unhideWhenUsed/>
    <w:rsid w:val="003F34B7"/>
    <w:pPr>
      <w:spacing w:line="240" w:lineRule="auto"/>
    </w:pPr>
    <w:rPr>
      <w:sz w:val="20"/>
      <w:szCs w:val="20"/>
    </w:rPr>
  </w:style>
  <w:style w:type="character" w:customStyle="1" w:styleId="CommentTextChar">
    <w:name w:val="Comment Text Char"/>
    <w:basedOn w:val="DefaultParagraphFont"/>
    <w:link w:val="CommentText"/>
    <w:uiPriority w:val="99"/>
    <w:semiHidden/>
    <w:rsid w:val="003F34B7"/>
    <w:rPr>
      <w:sz w:val="20"/>
      <w:szCs w:val="20"/>
    </w:rPr>
  </w:style>
  <w:style w:type="paragraph" w:styleId="CommentSubject">
    <w:name w:val="annotation subject"/>
    <w:basedOn w:val="CommentText"/>
    <w:next w:val="CommentText"/>
    <w:link w:val="CommentSubjectChar"/>
    <w:uiPriority w:val="99"/>
    <w:semiHidden/>
    <w:unhideWhenUsed/>
    <w:rsid w:val="003F34B7"/>
    <w:rPr>
      <w:b/>
      <w:bCs/>
    </w:rPr>
  </w:style>
  <w:style w:type="character" w:customStyle="1" w:styleId="CommentSubjectChar">
    <w:name w:val="Comment Subject Char"/>
    <w:basedOn w:val="CommentTextChar"/>
    <w:link w:val="CommentSubject"/>
    <w:uiPriority w:val="99"/>
    <w:semiHidden/>
    <w:rsid w:val="003F34B7"/>
    <w:rPr>
      <w:b/>
      <w:bCs/>
      <w:sz w:val="20"/>
      <w:szCs w:val="20"/>
    </w:rPr>
  </w:style>
  <w:style w:type="paragraph" w:styleId="BalloonText">
    <w:name w:val="Balloon Text"/>
    <w:basedOn w:val="Normal"/>
    <w:link w:val="BalloonTextChar"/>
    <w:uiPriority w:val="99"/>
    <w:semiHidden/>
    <w:unhideWhenUsed/>
    <w:rsid w:val="003F34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4B7"/>
    <w:rPr>
      <w:rFonts w:ascii="Tahoma" w:hAnsi="Tahoma" w:cs="Tahoma"/>
      <w:sz w:val="16"/>
      <w:szCs w:val="16"/>
    </w:rPr>
  </w:style>
  <w:style w:type="paragraph" w:styleId="Header">
    <w:name w:val="header"/>
    <w:basedOn w:val="Normal"/>
    <w:link w:val="HeaderChar"/>
    <w:uiPriority w:val="99"/>
    <w:semiHidden/>
    <w:unhideWhenUsed/>
    <w:rsid w:val="005626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26DE"/>
  </w:style>
  <w:style w:type="paragraph" w:styleId="Footer">
    <w:name w:val="footer"/>
    <w:basedOn w:val="Normal"/>
    <w:link w:val="FooterChar"/>
    <w:uiPriority w:val="99"/>
    <w:semiHidden/>
    <w:unhideWhenUsed/>
    <w:rsid w:val="005626D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26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825050">
      <w:bodyDiv w:val="1"/>
      <w:marLeft w:val="0"/>
      <w:marRight w:val="0"/>
      <w:marTop w:val="0"/>
      <w:marBottom w:val="0"/>
      <w:divBdr>
        <w:top w:val="none" w:sz="0" w:space="0" w:color="auto"/>
        <w:left w:val="none" w:sz="0" w:space="0" w:color="auto"/>
        <w:bottom w:val="none" w:sz="0" w:space="0" w:color="auto"/>
        <w:right w:val="none" w:sz="0" w:space="0" w:color="auto"/>
      </w:divBdr>
      <w:divsChild>
        <w:div w:id="1559319109">
          <w:marLeft w:val="547"/>
          <w:marRight w:val="0"/>
          <w:marTop w:val="288"/>
          <w:marBottom w:val="0"/>
          <w:divBdr>
            <w:top w:val="none" w:sz="0" w:space="0" w:color="auto"/>
            <w:left w:val="none" w:sz="0" w:space="0" w:color="auto"/>
            <w:bottom w:val="none" w:sz="0" w:space="0" w:color="auto"/>
            <w:right w:val="none" w:sz="0" w:space="0" w:color="auto"/>
          </w:divBdr>
        </w:div>
        <w:div w:id="1196847599">
          <w:marLeft w:val="547"/>
          <w:marRight w:val="0"/>
          <w:marTop w:val="288"/>
          <w:marBottom w:val="0"/>
          <w:divBdr>
            <w:top w:val="none" w:sz="0" w:space="0" w:color="auto"/>
            <w:left w:val="none" w:sz="0" w:space="0" w:color="auto"/>
            <w:bottom w:val="none" w:sz="0" w:space="0" w:color="auto"/>
            <w:right w:val="none" w:sz="0" w:space="0" w:color="auto"/>
          </w:divBdr>
        </w:div>
        <w:div w:id="2092776012">
          <w:marLeft w:val="547"/>
          <w:marRight w:val="0"/>
          <w:marTop w:val="115"/>
          <w:marBottom w:val="0"/>
          <w:divBdr>
            <w:top w:val="none" w:sz="0" w:space="0" w:color="auto"/>
            <w:left w:val="none" w:sz="0" w:space="0" w:color="auto"/>
            <w:bottom w:val="none" w:sz="0" w:space="0" w:color="auto"/>
            <w:right w:val="none" w:sz="0" w:space="0" w:color="auto"/>
          </w:divBdr>
        </w:div>
      </w:divsChild>
    </w:div>
    <w:div w:id="271203684">
      <w:bodyDiv w:val="1"/>
      <w:marLeft w:val="0"/>
      <w:marRight w:val="0"/>
      <w:marTop w:val="0"/>
      <w:marBottom w:val="0"/>
      <w:divBdr>
        <w:top w:val="none" w:sz="0" w:space="0" w:color="auto"/>
        <w:left w:val="none" w:sz="0" w:space="0" w:color="auto"/>
        <w:bottom w:val="none" w:sz="0" w:space="0" w:color="auto"/>
        <w:right w:val="none" w:sz="0" w:space="0" w:color="auto"/>
      </w:divBdr>
    </w:div>
    <w:div w:id="283580658">
      <w:bodyDiv w:val="1"/>
      <w:marLeft w:val="0"/>
      <w:marRight w:val="0"/>
      <w:marTop w:val="0"/>
      <w:marBottom w:val="0"/>
      <w:divBdr>
        <w:top w:val="none" w:sz="0" w:space="0" w:color="auto"/>
        <w:left w:val="none" w:sz="0" w:space="0" w:color="auto"/>
        <w:bottom w:val="none" w:sz="0" w:space="0" w:color="auto"/>
        <w:right w:val="none" w:sz="0" w:space="0" w:color="auto"/>
      </w:divBdr>
    </w:div>
    <w:div w:id="411246379">
      <w:bodyDiv w:val="1"/>
      <w:marLeft w:val="0"/>
      <w:marRight w:val="0"/>
      <w:marTop w:val="0"/>
      <w:marBottom w:val="0"/>
      <w:divBdr>
        <w:top w:val="none" w:sz="0" w:space="0" w:color="auto"/>
        <w:left w:val="none" w:sz="0" w:space="0" w:color="auto"/>
        <w:bottom w:val="none" w:sz="0" w:space="0" w:color="auto"/>
        <w:right w:val="none" w:sz="0" w:space="0" w:color="auto"/>
      </w:divBdr>
    </w:div>
    <w:div w:id="1208103516">
      <w:bodyDiv w:val="1"/>
      <w:marLeft w:val="0"/>
      <w:marRight w:val="0"/>
      <w:marTop w:val="0"/>
      <w:marBottom w:val="0"/>
      <w:divBdr>
        <w:top w:val="none" w:sz="0" w:space="0" w:color="auto"/>
        <w:left w:val="none" w:sz="0" w:space="0" w:color="auto"/>
        <w:bottom w:val="none" w:sz="0" w:space="0" w:color="auto"/>
        <w:right w:val="none" w:sz="0" w:space="0" w:color="auto"/>
      </w:divBdr>
      <w:divsChild>
        <w:div w:id="1197887487">
          <w:marLeft w:val="547"/>
          <w:marRight w:val="0"/>
          <w:marTop w:val="115"/>
          <w:marBottom w:val="0"/>
          <w:divBdr>
            <w:top w:val="none" w:sz="0" w:space="0" w:color="auto"/>
            <w:left w:val="none" w:sz="0" w:space="0" w:color="auto"/>
            <w:bottom w:val="none" w:sz="0" w:space="0" w:color="auto"/>
            <w:right w:val="none" w:sz="0" w:space="0" w:color="auto"/>
          </w:divBdr>
        </w:div>
        <w:div w:id="404298525">
          <w:marLeft w:val="547"/>
          <w:marRight w:val="0"/>
          <w:marTop w:val="115"/>
          <w:marBottom w:val="0"/>
          <w:divBdr>
            <w:top w:val="none" w:sz="0" w:space="0" w:color="auto"/>
            <w:left w:val="none" w:sz="0" w:space="0" w:color="auto"/>
            <w:bottom w:val="none" w:sz="0" w:space="0" w:color="auto"/>
            <w:right w:val="none" w:sz="0" w:space="0" w:color="auto"/>
          </w:divBdr>
        </w:div>
        <w:div w:id="626817902">
          <w:marLeft w:val="547"/>
          <w:marRight w:val="0"/>
          <w:marTop w:val="115"/>
          <w:marBottom w:val="0"/>
          <w:divBdr>
            <w:top w:val="none" w:sz="0" w:space="0" w:color="auto"/>
            <w:left w:val="none" w:sz="0" w:space="0" w:color="auto"/>
            <w:bottom w:val="none" w:sz="0" w:space="0" w:color="auto"/>
            <w:right w:val="none" w:sz="0" w:space="0" w:color="auto"/>
          </w:divBdr>
        </w:div>
      </w:divsChild>
    </w:div>
    <w:div w:id="1430736449">
      <w:bodyDiv w:val="1"/>
      <w:marLeft w:val="0"/>
      <w:marRight w:val="0"/>
      <w:marTop w:val="0"/>
      <w:marBottom w:val="0"/>
      <w:divBdr>
        <w:top w:val="none" w:sz="0" w:space="0" w:color="auto"/>
        <w:left w:val="none" w:sz="0" w:space="0" w:color="auto"/>
        <w:bottom w:val="none" w:sz="0" w:space="0" w:color="auto"/>
        <w:right w:val="none" w:sz="0" w:space="0" w:color="auto"/>
      </w:divBdr>
      <w:divsChild>
        <w:div w:id="756294421">
          <w:marLeft w:val="547"/>
          <w:marRight w:val="0"/>
          <w:marTop w:val="115"/>
          <w:marBottom w:val="0"/>
          <w:divBdr>
            <w:top w:val="none" w:sz="0" w:space="0" w:color="auto"/>
            <w:left w:val="none" w:sz="0" w:space="0" w:color="auto"/>
            <w:bottom w:val="none" w:sz="0" w:space="0" w:color="auto"/>
            <w:right w:val="none" w:sz="0" w:space="0" w:color="auto"/>
          </w:divBdr>
        </w:div>
        <w:div w:id="1960452027">
          <w:marLeft w:val="547"/>
          <w:marRight w:val="0"/>
          <w:marTop w:val="115"/>
          <w:marBottom w:val="0"/>
          <w:divBdr>
            <w:top w:val="none" w:sz="0" w:space="0" w:color="auto"/>
            <w:left w:val="none" w:sz="0" w:space="0" w:color="auto"/>
            <w:bottom w:val="none" w:sz="0" w:space="0" w:color="auto"/>
            <w:right w:val="none" w:sz="0" w:space="0" w:color="auto"/>
          </w:divBdr>
        </w:div>
        <w:div w:id="1727098366">
          <w:marLeft w:val="547"/>
          <w:marRight w:val="0"/>
          <w:marTop w:val="115"/>
          <w:marBottom w:val="0"/>
          <w:divBdr>
            <w:top w:val="none" w:sz="0" w:space="0" w:color="auto"/>
            <w:left w:val="none" w:sz="0" w:space="0" w:color="auto"/>
            <w:bottom w:val="none" w:sz="0" w:space="0" w:color="auto"/>
            <w:right w:val="none" w:sz="0" w:space="0" w:color="auto"/>
          </w:divBdr>
        </w:div>
        <w:div w:id="1314986712">
          <w:marLeft w:val="547"/>
          <w:marRight w:val="0"/>
          <w:marTop w:val="115"/>
          <w:marBottom w:val="0"/>
          <w:divBdr>
            <w:top w:val="none" w:sz="0" w:space="0" w:color="auto"/>
            <w:left w:val="none" w:sz="0" w:space="0" w:color="auto"/>
            <w:bottom w:val="none" w:sz="0" w:space="0" w:color="auto"/>
            <w:right w:val="none" w:sz="0" w:space="0" w:color="auto"/>
          </w:divBdr>
        </w:div>
        <w:div w:id="1923904916">
          <w:marLeft w:val="547"/>
          <w:marRight w:val="0"/>
          <w:marTop w:val="115"/>
          <w:marBottom w:val="0"/>
          <w:divBdr>
            <w:top w:val="none" w:sz="0" w:space="0" w:color="auto"/>
            <w:left w:val="none" w:sz="0" w:space="0" w:color="auto"/>
            <w:bottom w:val="none" w:sz="0" w:space="0" w:color="auto"/>
            <w:right w:val="none" w:sz="0" w:space="0" w:color="auto"/>
          </w:divBdr>
        </w:div>
      </w:divsChild>
    </w:div>
    <w:div w:id="177670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3063</Words>
  <Characters>17461</Characters>
  <Application>Microsoft Office Word</Application>
  <DocSecurity>0</DocSecurity>
  <Lines>145</Lines>
  <Paragraphs>40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Accenture</Company>
  <LinksUpToDate>false</LinksUpToDate>
  <CharactersWithSpaces>20484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lenka.mikesova</dc:creator>
  <cp:keywords/>
  <dc:description/>
  <cp:lastModifiedBy>kristyna.novotna</cp:lastModifiedBy>
  <cp:revision>6</cp:revision>
  <dcterms:created xsi:type="dcterms:W3CDTF">2012-02-20T17:14:00Z</dcterms:created>
  <dcterms:modified xsi:type="dcterms:W3CDTF">2012-03-21T11:20:00Z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